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2"/>
        <w:tblW w:w="9498" w:type="dxa"/>
        <w:tblLayout w:type="fixed"/>
        <w:tblLook w:val="0000"/>
      </w:tblPr>
      <w:tblGrid>
        <w:gridCol w:w="1525"/>
        <w:gridCol w:w="236"/>
        <w:gridCol w:w="3099"/>
        <w:gridCol w:w="236"/>
        <w:gridCol w:w="4402"/>
      </w:tblGrid>
      <w:tr w:rsidR="005F2D73" w:rsidRPr="007C590E">
        <w:trPr>
          <w:cantSplit/>
          <w:trHeight w:val="388"/>
        </w:trPr>
        <w:tc>
          <w:tcPr>
            <w:tcW w:w="4860" w:type="dxa"/>
            <w:gridSpan w:val="3"/>
            <w:tcBorders>
              <w:top w:val="nil"/>
              <w:left w:val="nil"/>
              <w:bottom w:val="nil"/>
              <w:right w:val="nil"/>
            </w:tcBorders>
          </w:tcPr>
          <w:p w:rsidR="005F2D73" w:rsidRPr="007C590E" w:rsidRDefault="005F2D73">
            <w:pPr>
              <w:pStyle w:val="1"/>
              <w:rPr>
                <w:rFonts w:asciiTheme="minorHAnsi" w:hAnsiTheme="minorHAnsi" w:cstheme="minorHAnsi"/>
                <w:sz w:val="22"/>
                <w:szCs w:val="22"/>
              </w:rPr>
            </w:pPr>
            <w:bookmarkStart w:id="0" w:name="bookmark7"/>
            <w:r w:rsidRPr="007C590E">
              <w:rPr>
                <w:rFonts w:asciiTheme="minorHAnsi" w:hAnsiTheme="minorHAnsi" w:cstheme="minorHAnsi"/>
                <w:color w:val="999999"/>
                <w:sz w:val="22"/>
                <w:szCs w:val="22"/>
              </w:rPr>
              <w:t xml:space="preserve">                            </w:t>
            </w:r>
            <w:r w:rsidR="0087020E" w:rsidRPr="007C590E">
              <w:rPr>
                <w:rFonts w:asciiTheme="minorHAnsi" w:hAnsiTheme="minorHAnsi" w:cstheme="minorHAnsi"/>
                <w:noProof/>
                <w:color w:val="999999"/>
                <w:sz w:val="22"/>
                <w:szCs w:val="22"/>
              </w:rPr>
              <w:drawing>
                <wp:inline distT="0" distB="0" distL="0" distR="0">
                  <wp:extent cx="504825" cy="50482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04825" cy="504825"/>
                          </a:xfrm>
                          <a:prstGeom prst="rect">
                            <a:avLst/>
                          </a:prstGeom>
                          <a:noFill/>
                          <a:ln w="9525">
                            <a:noFill/>
                            <a:miter lim="800000"/>
                            <a:headEnd/>
                            <a:tailEnd/>
                          </a:ln>
                        </pic:spPr>
                      </pic:pic>
                    </a:graphicData>
                  </a:graphic>
                </wp:inline>
              </w:drawing>
            </w:r>
          </w:p>
          <w:p w:rsidR="005F2D73" w:rsidRPr="007C590E" w:rsidRDefault="005F2D73">
            <w:pPr>
              <w:pStyle w:val="1"/>
              <w:rPr>
                <w:rFonts w:asciiTheme="minorHAnsi" w:hAnsiTheme="minorHAnsi" w:cstheme="minorHAnsi"/>
                <w:sz w:val="22"/>
                <w:szCs w:val="22"/>
              </w:rPr>
            </w:pPr>
            <w:r w:rsidRPr="007C590E">
              <w:rPr>
                <w:rFonts w:asciiTheme="minorHAnsi" w:hAnsiTheme="minorHAnsi" w:cstheme="minorHAnsi"/>
                <w:sz w:val="22"/>
                <w:szCs w:val="22"/>
              </w:rPr>
              <w:t xml:space="preserve">             ΕΛΛΗΝΙΚΗ ΔΗΜΟΚΡΑΤΙΑ</w:t>
            </w:r>
          </w:p>
        </w:tc>
        <w:tc>
          <w:tcPr>
            <w:tcW w:w="236" w:type="dxa"/>
            <w:tcBorders>
              <w:top w:val="nil"/>
              <w:left w:val="nil"/>
              <w:bottom w:val="nil"/>
              <w:right w:val="nil"/>
            </w:tcBorders>
          </w:tcPr>
          <w:p w:rsidR="005F2D73" w:rsidRPr="007C590E" w:rsidRDefault="005F2D73">
            <w:pPr>
              <w:rPr>
                <w:rFonts w:asciiTheme="minorHAnsi" w:hAnsiTheme="minorHAnsi" w:cstheme="minorHAnsi"/>
                <w:sz w:val="22"/>
                <w:szCs w:val="22"/>
              </w:rPr>
            </w:pPr>
          </w:p>
        </w:tc>
        <w:tc>
          <w:tcPr>
            <w:tcW w:w="4402" w:type="dxa"/>
            <w:tcBorders>
              <w:top w:val="nil"/>
              <w:left w:val="nil"/>
              <w:bottom w:val="nil"/>
              <w:right w:val="nil"/>
            </w:tcBorders>
          </w:tcPr>
          <w:p w:rsidR="005F2D73" w:rsidRPr="007C590E" w:rsidRDefault="005F2D73">
            <w:pPr>
              <w:rPr>
                <w:rFonts w:asciiTheme="minorHAnsi" w:hAnsiTheme="minorHAnsi" w:cstheme="minorHAnsi"/>
                <w:sz w:val="22"/>
                <w:szCs w:val="22"/>
              </w:rPr>
            </w:pPr>
          </w:p>
          <w:p w:rsidR="005F2D73" w:rsidRPr="007C590E" w:rsidRDefault="005F2D73">
            <w:pPr>
              <w:rPr>
                <w:rFonts w:asciiTheme="minorHAnsi" w:hAnsiTheme="minorHAnsi" w:cstheme="minorHAnsi"/>
                <w:sz w:val="22"/>
                <w:szCs w:val="22"/>
              </w:rPr>
            </w:pPr>
          </w:p>
          <w:p w:rsidR="005F2D73" w:rsidRPr="007C590E" w:rsidRDefault="005F2D73">
            <w:pPr>
              <w:rPr>
                <w:rFonts w:asciiTheme="minorHAnsi" w:hAnsiTheme="minorHAnsi" w:cstheme="minorHAnsi"/>
                <w:sz w:val="22"/>
                <w:szCs w:val="22"/>
              </w:rPr>
            </w:pPr>
          </w:p>
          <w:p w:rsidR="005F2D73" w:rsidRPr="007C590E" w:rsidRDefault="002C5162" w:rsidP="007C590E">
            <w:pPr>
              <w:rPr>
                <w:rFonts w:asciiTheme="minorHAnsi" w:hAnsiTheme="minorHAnsi" w:cstheme="minorHAnsi"/>
                <w:sz w:val="22"/>
                <w:szCs w:val="22"/>
              </w:rPr>
            </w:pPr>
            <w:r w:rsidRPr="007C590E">
              <w:rPr>
                <w:rFonts w:asciiTheme="minorHAnsi" w:hAnsiTheme="minorHAnsi" w:cstheme="minorHAnsi"/>
                <w:sz w:val="22"/>
                <w:szCs w:val="22"/>
              </w:rPr>
              <w:t xml:space="preserve">           </w:t>
            </w:r>
            <w:r w:rsidR="005F2D73" w:rsidRPr="007C590E">
              <w:rPr>
                <w:rFonts w:asciiTheme="minorHAnsi" w:hAnsiTheme="minorHAnsi" w:cstheme="minorHAnsi"/>
                <w:sz w:val="22"/>
                <w:szCs w:val="22"/>
              </w:rPr>
              <w:t xml:space="preserve"> Μοσχάτο: </w:t>
            </w:r>
            <w:r w:rsidR="007C590E" w:rsidRPr="007C590E">
              <w:rPr>
                <w:rFonts w:asciiTheme="minorHAnsi" w:hAnsiTheme="minorHAnsi" w:cstheme="minorHAnsi"/>
                <w:sz w:val="22"/>
                <w:szCs w:val="22"/>
                <w:lang w:val="en-US"/>
              </w:rPr>
              <w:t>2/11/2020</w:t>
            </w:r>
          </w:p>
        </w:tc>
      </w:tr>
      <w:tr w:rsidR="005F2D73" w:rsidRPr="007C590E">
        <w:tc>
          <w:tcPr>
            <w:tcW w:w="4860" w:type="dxa"/>
            <w:gridSpan w:val="3"/>
            <w:tcBorders>
              <w:top w:val="nil"/>
              <w:left w:val="nil"/>
              <w:bottom w:val="nil"/>
              <w:right w:val="nil"/>
            </w:tcBorders>
          </w:tcPr>
          <w:p w:rsidR="005F2D73" w:rsidRPr="007C590E" w:rsidRDefault="005F2D73">
            <w:pPr>
              <w:pStyle w:val="1"/>
              <w:rPr>
                <w:rFonts w:asciiTheme="minorHAnsi" w:hAnsiTheme="minorHAnsi" w:cstheme="minorHAnsi"/>
                <w:sz w:val="22"/>
                <w:szCs w:val="22"/>
              </w:rPr>
            </w:pPr>
            <w:r w:rsidRPr="007C590E">
              <w:rPr>
                <w:rFonts w:asciiTheme="minorHAnsi" w:hAnsiTheme="minorHAnsi" w:cstheme="minorHAnsi"/>
                <w:sz w:val="22"/>
                <w:szCs w:val="22"/>
              </w:rPr>
              <w:t xml:space="preserve">         ΔΗΜΟΣ  ΜΟΣΧΑΤΟΥ - ΤΑΥΡΟΥ</w:t>
            </w:r>
          </w:p>
        </w:tc>
        <w:tc>
          <w:tcPr>
            <w:tcW w:w="236" w:type="dxa"/>
            <w:tcBorders>
              <w:top w:val="nil"/>
              <w:left w:val="nil"/>
              <w:bottom w:val="nil"/>
              <w:right w:val="nil"/>
            </w:tcBorders>
          </w:tcPr>
          <w:p w:rsidR="005F2D73" w:rsidRPr="007C590E" w:rsidRDefault="005F2D73">
            <w:pPr>
              <w:rPr>
                <w:rFonts w:asciiTheme="minorHAnsi" w:hAnsiTheme="minorHAnsi" w:cstheme="minorHAnsi"/>
                <w:sz w:val="22"/>
                <w:szCs w:val="22"/>
              </w:rPr>
            </w:pPr>
          </w:p>
        </w:tc>
        <w:tc>
          <w:tcPr>
            <w:tcW w:w="4402" w:type="dxa"/>
            <w:tcBorders>
              <w:top w:val="nil"/>
              <w:left w:val="nil"/>
              <w:bottom w:val="nil"/>
              <w:right w:val="nil"/>
            </w:tcBorders>
          </w:tcPr>
          <w:p w:rsidR="005F2D73" w:rsidRPr="007C590E" w:rsidRDefault="005F2D73">
            <w:pPr>
              <w:rPr>
                <w:rFonts w:asciiTheme="minorHAnsi" w:hAnsiTheme="minorHAnsi" w:cstheme="minorHAnsi"/>
                <w:sz w:val="22"/>
                <w:szCs w:val="22"/>
              </w:rPr>
            </w:pPr>
          </w:p>
        </w:tc>
      </w:tr>
      <w:tr w:rsidR="005F2D73" w:rsidRPr="007C590E">
        <w:tc>
          <w:tcPr>
            <w:tcW w:w="4860" w:type="dxa"/>
            <w:gridSpan w:val="3"/>
            <w:tcBorders>
              <w:top w:val="nil"/>
              <w:left w:val="nil"/>
              <w:bottom w:val="nil"/>
              <w:right w:val="nil"/>
            </w:tcBorders>
          </w:tcPr>
          <w:p w:rsidR="005F2D73" w:rsidRPr="007C590E" w:rsidRDefault="005F2D73">
            <w:pPr>
              <w:pStyle w:val="2"/>
              <w:jc w:val="left"/>
              <w:rPr>
                <w:rFonts w:asciiTheme="minorHAnsi" w:hAnsiTheme="minorHAnsi" w:cstheme="minorHAnsi"/>
                <w:sz w:val="22"/>
                <w:szCs w:val="22"/>
              </w:rPr>
            </w:pPr>
            <w:r w:rsidRPr="007C590E">
              <w:rPr>
                <w:rFonts w:asciiTheme="minorHAnsi" w:hAnsiTheme="minorHAnsi" w:cstheme="minorHAnsi"/>
                <w:sz w:val="22"/>
                <w:szCs w:val="22"/>
              </w:rPr>
              <w:t xml:space="preserve">      Δ/ΝΣΗ ΟΙΚΟΝΟΜΙΚΩΝ ΥΠΗΡΕΣΙΩΝ</w:t>
            </w:r>
          </w:p>
          <w:p w:rsidR="005F2D73" w:rsidRPr="007C590E" w:rsidRDefault="005F2D73">
            <w:pPr>
              <w:pStyle w:val="5"/>
              <w:rPr>
                <w:rFonts w:asciiTheme="minorHAnsi" w:hAnsiTheme="minorHAnsi" w:cstheme="minorHAnsi"/>
                <w:sz w:val="22"/>
                <w:szCs w:val="22"/>
                <w:u w:val="single"/>
              </w:rPr>
            </w:pPr>
            <w:r w:rsidRPr="007C590E">
              <w:rPr>
                <w:rFonts w:asciiTheme="minorHAnsi" w:hAnsiTheme="minorHAnsi" w:cstheme="minorHAnsi"/>
                <w:sz w:val="22"/>
                <w:szCs w:val="22"/>
              </w:rPr>
              <w:t xml:space="preserve">                     </w:t>
            </w:r>
            <w:r w:rsidRPr="007C590E">
              <w:rPr>
                <w:rFonts w:asciiTheme="minorHAnsi" w:hAnsiTheme="minorHAnsi" w:cstheme="minorHAnsi"/>
                <w:sz w:val="22"/>
                <w:szCs w:val="22"/>
                <w:u w:val="single"/>
              </w:rPr>
              <w:t>ΤΜΗΜΑ ΕΣΟΔΩΝ</w:t>
            </w:r>
          </w:p>
        </w:tc>
        <w:tc>
          <w:tcPr>
            <w:tcW w:w="236" w:type="dxa"/>
            <w:tcBorders>
              <w:top w:val="nil"/>
              <w:left w:val="nil"/>
              <w:bottom w:val="nil"/>
              <w:right w:val="nil"/>
            </w:tcBorders>
          </w:tcPr>
          <w:p w:rsidR="005F2D73" w:rsidRPr="007C590E" w:rsidRDefault="005F2D73">
            <w:pPr>
              <w:rPr>
                <w:rFonts w:asciiTheme="minorHAnsi" w:hAnsiTheme="minorHAnsi" w:cstheme="minorHAnsi"/>
                <w:sz w:val="22"/>
                <w:szCs w:val="22"/>
              </w:rPr>
            </w:pPr>
          </w:p>
        </w:tc>
        <w:tc>
          <w:tcPr>
            <w:tcW w:w="4402" w:type="dxa"/>
            <w:tcBorders>
              <w:top w:val="nil"/>
              <w:left w:val="nil"/>
              <w:bottom w:val="nil"/>
              <w:right w:val="nil"/>
            </w:tcBorders>
          </w:tcPr>
          <w:p w:rsidR="005F2D73" w:rsidRPr="007C590E" w:rsidRDefault="005F2D73">
            <w:pPr>
              <w:rPr>
                <w:rFonts w:asciiTheme="minorHAnsi" w:hAnsiTheme="minorHAnsi" w:cstheme="minorHAnsi"/>
                <w:sz w:val="22"/>
                <w:szCs w:val="22"/>
              </w:rPr>
            </w:pPr>
          </w:p>
        </w:tc>
      </w:tr>
      <w:tr w:rsidR="005F2D73" w:rsidRPr="007C590E">
        <w:tc>
          <w:tcPr>
            <w:tcW w:w="4860" w:type="dxa"/>
            <w:gridSpan w:val="3"/>
            <w:tcBorders>
              <w:top w:val="nil"/>
              <w:left w:val="nil"/>
              <w:bottom w:val="nil"/>
              <w:right w:val="nil"/>
            </w:tcBorders>
          </w:tcPr>
          <w:p w:rsidR="005F2D73" w:rsidRPr="007C590E" w:rsidRDefault="005F2D73">
            <w:pPr>
              <w:pStyle w:val="2"/>
              <w:rPr>
                <w:rFonts w:asciiTheme="minorHAnsi" w:hAnsiTheme="minorHAnsi" w:cstheme="minorHAnsi"/>
                <w:b w:val="0"/>
                <w:bCs w:val="0"/>
                <w:sz w:val="22"/>
                <w:szCs w:val="22"/>
              </w:rPr>
            </w:pPr>
          </w:p>
        </w:tc>
        <w:tc>
          <w:tcPr>
            <w:tcW w:w="236" w:type="dxa"/>
            <w:tcBorders>
              <w:top w:val="nil"/>
              <w:left w:val="nil"/>
              <w:bottom w:val="nil"/>
              <w:right w:val="nil"/>
            </w:tcBorders>
          </w:tcPr>
          <w:p w:rsidR="005F2D73" w:rsidRPr="007C590E" w:rsidRDefault="005F2D73">
            <w:pPr>
              <w:rPr>
                <w:rFonts w:asciiTheme="minorHAnsi" w:hAnsiTheme="minorHAnsi" w:cstheme="minorHAnsi"/>
                <w:sz w:val="22"/>
                <w:szCs w:val="22"/>
              </w:rPr>
            </w:pPr>
          </w:p>
        </w:tc>
        <w:tc>
          <w:tcPr>
            <w:tcW w:w="4402" w:type="dxa"/>
            <w:tcBorders>
              <w:top w:val="nil"/>
              <w:left w:val="nil"/>
              <w:bottom w:val="nil"/>
              <w:right w:val="nil"/>
            </w:tcBorders>
          </w:tcPr>
          <w:p w:rsidR="005F2D73" w:rsidRPr="007C590E" w:rsidRDefault="005F2D73">
            <w:pPr>
              <w:rPr>
                <w:rFonts w:asciiTheme="minorHAnsi" w:hAnsiTheme="minorHAnsi" w:cstheme="minorHAnsi"/>
                <w:sz w:val="22"/>
                <w:szCs w:val="22"/>
              </w:rPr>
            </w:pPr>
          </w:p>
        </w:tc>
      </w:tr>
      <w:tr w:rsidR="005F2D73" w:rsidRPr="007C590E">
        <w:trPr>
          <w:cantSplit/>
        </w:trPr>
        <w:tc>
          <w:tcPr>
            <w:tcW w:w="1525" w:type="dxa"/>
            <w:tcBorders>
              <w:top w:val="nil"/>
              <w:left w:val="nil"/>
              <w:bottom w:val="nil"/>
              <w:right w:val="nil"/>
            </w:tcBorders>
          </w:tcPr>
          <w:p w:rsidR="005F2D73" w:rsidRPr="007C590E" w:rsidRDefault="005F2D73">
            <w:pPr>
              <w:rPr>
                <w:rFonts w:asciiTheme="minorHAnsi" w:hAnsiTheme="minorHAnsi" w:cstheme="minorHAnsi"/>
                <w:sz w:val="22"/>
                <w:szCs w:val="22"/>
              </w:rPr>
            </w:pPr>
            <w:proofErr w:type="spellStart"/>
            <w:r w:rsidRPr="007C590E">
              <w:rPr>
                <w:rFonts w:asciiTheme="minorHAnsi" w:hAnsiTheme="minorHAnsi" w:cstheme="minorHAnsi"/>
                <w:sz w:val="22"/>
                <w:szCs w:val="22"/>
              </w:rPr>
              <w:t>Ταχ</w:t>
            </w:r>
            <w:proofErr w:type="spellEnd"/>
            <w:r w:rsidRPr="007C590E">
              <w:rPr>
                <w:rFonts w:asciiTheme="minorHAnsi" w:hAnsiTheme="minorHAnsi" w:cstheme="minorHAnsi"/>
                <w:sz w:val="22"/>
                <w:szCs w:val="22"/>
              </w:rPr>
              <w:t>. Δ/</w:t>
            </w:r>
            <w:proofErr w:type="spellStart"/>
            <w:r w:rsidRPr="007C590E">
              <w:rPr>
                <w:rFonts w:asciiTheme="minorHAnsi" w:hAnsiTheme="minorHAnsi" w:cstheme="minorHAnsi"/>
                <w:sz w:val="22"/>
                <w:szCs w:val="22"/>
              </w:rPr>
              <w:t>νση</w:t>
            </w:r>
            <w:proofErr w:type="spellEnd"/>
            <w:r w:rsidRPr="007C590E">
              <w:rPr>
                <w:rFonts w:asciiTheme="minorHAnsi" w:hAnsiTheme="minorHAnsi" w:cstheme="minorHAnsi"/>
                <w:sz w:val="22"/>
                <w:szCs w:val="22"/>
              </w:rPr>
              <w:t xml:space="preserve">      </w:t>
            </w:r>
          </w:p>
        </w:tc>
        <w:tc>
          <w:tcPr>
            <w:tcW w:w="236" w:type="dxa"/>
            <w:tcBorders>
              <w:top w:val="nil"/>
              <w:left w:val="nil"/>
              <w:bottom w:val="nil"/>
              <w:right w:val="nil"/>
            </w:tcBorders>
          </w:tcPr>
          <w:p w:rsidR="005F2D73" w:rsidRPr="007C590E" w:rsidRDefault="005F2D73">
            <w:pPr>
              <w:jc w:val="center"/>
              <w:rPr>
                <w:rFonts w:asciiTheme="minorHAnsi" w:hAnsiTheme="minorHAnsi" w:cstheme="minorHAnsi"/>
                <w:sz w:val="22"/>
                <w:szCs w:val="22"/>
              </w:rPr>
            </w:pPr>
            <w:r w:rsidRPr="007C590E">
              <w:rPr>
                <w:rFonts w:asciiTheme="minorHAnsi" w:hAnsiTheme="minorHAnsi" w:cstheme="minorHAnsi"/>
                <w:sz w:val="22"/>
                <w:szCs w:val="22"/>
              </w:rPr>
              <w:t>:</w:t>
            </w:r>
          </w:p>
        </w:tc>
        <w:tc>
          <w:tcPr>
            <w:tcW w:w="3099" w:type="dxa"/>
            <w:tcBorders>
              <w:top w:val="nil"/>
              <w:left w:val="nil"/>
              <w:bottom w:val="nil"/>
              <w:right w:val="nil"/>
            </w:tcBorders>
          </w:tcPr>
          <w:p w:rsidR="005F2D73" w:rsidRPr="007C590E" w:rsidRDefault="005F2D73">
            <w:pPr>
              <w:jc w:val="both"/>
              <w:rPr>
                <w:rFonts w:asciiTheme="minorHAnsi" w:hAnsiTheme="minorHAnsi" w:cstheme="minorHAnsi"/>
                <w:sz w:val="22"/>
                <w:szCs w:val="22"/>
              </w:rPr>
            </w:pPr>
            <w:r w:rsidRPr="007C590E">
              <w:rPr>
                <w:rFonts w:asciiTheme="minorHAnsi" w:hAnsiTheme="minorHAnsi" w:cstheme="minorHAnsi"/>
                <w:sz w:val="22"/>
                <w:szCs w:val="22"/>
              </w:rPr>
              <w:t>Κοραή 36 &amp; Αγ. Γερασίμου</w:t>
            </w:r>
          </w:p>
        </w:tc>
        <w:tc>
          <w:tcPr>
            <w:tcW w:w="236" w:type="dxa"/>
            <w:tcBorders>
              <w:top w:val="nil"/>
              <w:left w:val="nil"/>
              <w:bottom w:val="nil"/>
              <w:right w:val="nil"/>
            </w:tcBorders>
          </w:tcPr>
          <w:p w:rsidR="005F2D73" w:rsidRPr="007C590E" w:rsidRDefault="005F2D73">
            <w:pPr>
              <w:jc w:val="both"/>
              <w:rPr>
                <w:rFonts w:asciiTheme="minorHAnsi" w:hAnsiTheme="minorHAnsi" w:cstheme="minorHAnsi"/>
                <w:sz w:val="22"/>
                <w:szCs w:val="22"/>
              </w:rPr>
            </w:pPr>
          </w:p>
        </w:tc>
        <w:tc>
          <w:tcPr>
            <w:tcW w:w="4402" w:type="dxa"/>
            <w:vMerge w:val="restart"/>
            <w:tcBorders>
              <w:top w:val="nil"/>
              <w:left w:val="nil"/>
              <w:bottom w:val="nil"/>
              <w:right w:val="nil"/>
            </w:tcBorders>
          </w:tcPr>
          <w:p w:rsidR="005F2D73" w:rsidRPr="007C590E" w:rsidRDefault="007C590E">
            <w:pPr>
              <w:pStyle w:val="3"/>
              <w:ind w:firstLine="0"/>
              <w:rPr>
                <w:rFonts w:asciiTheme="minorHAnsi" w:hAnsiTheme="minorHAnsi" w:cstheme="minorHAnsi"/>
                <w:sz w:val="22"/>
                <w:szCs w:val="22"/>
              </w:rPr>
            </w:pPr>
            <w:r>
              <w:rPr>
                <w:rFonts w:asciiTheme="minorHAnsi" w:hAnsiTheme="minorHAnsi" w:cstheme="minorHAnsi"/>
                <w:sz w:val="22"/>
                <w:szCs w:val="22"/>
              </w:rPr>
              <w:t xml:space="preserve"> Προς:</w:t>
            </w:r>
          </w:p>
          <w:p w:rsidR="005F2D73" w:rsidRPr="007C590E" w:rsidRDefault="005F2D73">
            <w:pPr>
              <w:pStyle w:val="3"/>
              <w:ind w:firstLine="0"/>
              <w:rPr>
                <w:rFonts w:asciiTheme="minorHAnsi" w:hAnsiTheme="minorHAnsi" w:cstheme="minorHAnsi"/>
                <w:sz w:val="22"/>
                <w:szCs w:val="22"/>
              </w:rPr>
            </w:pPr>
            <w:r w:rsidRPr="007C590E">
              <w:rPr>
                <w:rFonts w:asciiTheme="minorHAnsi" w:hAnsiTheme="minorHAnsi" w:cstheme="minorHAnsi"/>
                <w:sz w:val="22"/>
                <w:szCs w:val="22"/>
              </w:rPr>
              <w:t>Τον Πρόεδρο και τα μέλη της</w:t>
            </w:r>
          </w:p>
          <w:p w:rsidR="005F2D73" w:rsidRPr="007C590E" w:rsidRDefault="005F2D73">
            <w:pPr>
              <w:pStyle w:val="3"/>
              <w:ind w:firstLine="0"/>
              <w:rPr>
                <w:rFonts w:asciiTheme="minorHAnsi" w:hAnsiTheme="minorHAnsi" w:cstheme="minorHAnsi"/>
                <w:sz w:val="22"/>
                <w:szCs w:val="22"/>
              </w:rPr>
            </w:pPr>
            <w:r w:rsidRPr="007C590E">
              <w:rPr>
                <w:rFonts w:asciiTheme="minorHAnsi" w:hAnsiTheme="minorHAnsi" w:cstheme="minorHAnsi"/>
                <w:sz w:val="22"/>
                <w:szCs w:val="22"/>
              </w:rPr>
              <w:t>Οικονομικής Επιτροπής</w:t>
            </w:r>
          </w:p>
          <w:p w:rsidR="005F2D73" w:rsidRPr="007C590E" w:rsidRDefault="005F2D73">
            <w:pPr>
              <w:rPr>
                <w:rFonts w:asciiTheme="minorHAnsi" w:hAnsiTheme="minorHAnsi" w:cstheme="minorHAnsi"/>
                <w:sz w:val="22"/>
                <w:szCs w:val="22"/>
              </w:rPr>
            </w:pPr>
          </w:p>
          <w:p w:rsidR="005F2D73" w:rsidRPr="007C590E" w:rsidRDefault="005F2D73">
            <w:pPr>
              <w:rPr>
                <w:rFonts w:asciiTheme="minorHAnsi" w:hAnsiTheme="minorHAnsi" w:cstheme="minorHAnsi"/>
                <w:sz w:val="22"/>
                <w:szCs w:val="22"/>
              </w:rPr>
            </w:pPr>
          </w:p>
        </w:tc>
      </w:tr>
      <w:tr w:rsidR="005F2D73" w:rsidRPr="007C590E">
        <w:trPr>
          <w:cantSplit/>
        </w:trPr>
        <w:tc>
          <w:tcPr>
            <w:tcW w:w="1525" w:type="dxa"/>
            <w:tcBorders>
              <w:top w:val="nil"/>
              <w:left w:val="nil"/>
              <w:bottom w:val="nil"/>
              <w:right w:val="nil"/>
            </w:tcBorders>
          </w:tcPr>
          <w:p w:rsidR="005F2D73" w:rsidRPr="007C590E" w:rsidRDefault="005F2D73">
            <w:pPr>
              <w:rPr>
                <w:rFonts w:asciiTheme="minorHAnsi" w:hAnsiTheme="minorHAnsi" w:cstheme="minorHAnsi"/>
                <w:sz w:val="22"/>
                <w:szCs w:val="22"/>
              </w:rPr>
            </w:pPr>
            <w:proofErr w:type="spellStart"/>
            <w:r w:rsidRPr="007C590E">
              <w:rPr>
                <w:rFonts w:asciiTheme="minorHAnsi" w:hAnsiTheme="minorHAnsi" w:cstheme="minorHAnsi"/>
                <w:sz w:val="22"/>
                <w:szCs w:val="22"/>
              </w:rPr>
              <w:t>Ταχ</w:t>
            </w:r>
            <w:proofErr w:type="spellEnd"/>
            <w:r w:rsidRPr="007C590E">
              <w:rPr>
                <w:rFonts w:asciiTheme="minorHAnsi" w:hAnsiTheme="minorHAnsi" w:cstheme="minorHAnsi"/>
                <w:sz w:val="22"/>
                <w:szCs w:val="22"/>
              </w:rPr>
              <w:t xml:space="preserve">. </w:t>
            </w:r>
            <w:proofErr w:type="spellStart"/>
            <w:r w:rsidRPr="007C590E">
              <w:rPr>
                <w:rFonts w:asciiTheme="minorHAnsi" w:hAnsiTheme="minorHAnsi" w:cstheme="minorHAnsi"/>
                <w:sz w:val="22"/>
                <w:szCs w:val="22"/>
              </w:rPr>
              <w:t>Κώδ</w:t>
            </w:r>
            <w:proofErr w:type="spellEnd"/>
            <w:r w:rsidRPr="007C590E">
              <w:rPr>
                <w:rFonts w:asciiTheme="minorHAnsi" w:hAnsiTheme="minorHAnsi" w:cstheme="minorHAnsi"/>
                <w:sz w:val="22"/>
                <w:szCs w:val="22"/>
              </w:rPr>
              <w:t xml:space="preserve">.      </w:t>
            </w:r>
          </w:p>
        </w:tc>
        <w:tc>
          <w:tcPr>
            <w:tcW w:w="236" w:type="dxa"/>
            <w:tcBorders>
              <w:top w:val="nil"/>
              <w:left w:val="nil"/>
              <w:bottom w:val="nil"/>
              <w:right w:val="nil"/>
            </w:tcBorders>
          </w:tcPr>
          <w:p w:rsidR="005F2D73" w:rsidRPr="007C590E" w:rsidRDefault="005F2D73">
            <w:pPr>
              <w:jc w:val="center"/>
              <w:rPr>
                <w:rFonts w:asciiTheme="minorHAnsi" w:hAnsiTheme="minorHAnsi" w:cstheme="minorHAnsi"/>
                <w:sz w:val="22"/>
                <w:szCs w:val="22"/>
              </w:rPr>
            </w:pPr>
            <w:r w:rsidRPr="007C590E">
              <w:rPr>
                <w:rFonts w:asciiTheme="minorHAnsi" w:hAnsiTheme="minorHAnsi" w:cstheme="minorHAnsi"/>
                <w:sz w:val="22"/>
                <w:szCs w:val="22"/>
              </w:rPr>
              <w:t>:</w:t>
            </w:r>
          </w:p>
        </w:tc>
        <w:tc>
          <w:tcPr>
            <w:tcW w:w="3099" w:type="dxa"/>
            <w:tcBorders>
              <w:top w:val="nil"/>
              <w:left w:val="nil"/>
              <w:bottom w:val="nil"/>
              <w:right w:val="nil"/>
            </w:tcBorders>
          </w:tcPr>
          <w:p w:rsidR="005F2D73" w:rsidRPr="007C590E" w:rsidRDefault="005F2D73">
            <w:pPr>
              <w:jc w:val="both"/>
              <w:rPr>
                <w:rFonts w:asciiTheme="minorHAnsi" w:hAnsiTheme="minorHAnsi" w:cstheme="minorHAnsi"/>
                <w:sz w:val="22"/>
                <w:szCs w:val="22"/>
              </w:rPr>
            </w:pPr>
            <w:r w:rsidRPr="007C590E">
              <w:rPr>
                <w:rFonts w:asciiTheme="minorHAnsi" w:hAnsiTheme="minorHAnsi" w:cstheme="minorHAnsi"/>
                <w:sz w:val="22"/>
                <w:szCs w:val="22"/>
              </w:rPr>
              <w:t>183 45</w:t>
            </w:r>
          </w:p>
        </w:tc>
        <w:tc>
          <w:tcPr>
            <w:tcW w:w="236" w:type="dxa"/>
            <w:tcBorders>
              <w:top w:val="nil"/>
              <w:left w:val="nil"/>
              <w:bottom w:val="nil"/>
              <w:right w:val="nil"/>
            </w:tcBorders>
          </w:tcPr>
          <w:p w:rsidR="005F2D73" w:rsidRPr="007C590E" w:rsidRDefault="005F2D73">
            <w:pPr>
              <w:jc w:val="both"/>
              <w:rPr>
                <w:rFonts w:asciiTheme="minorHAnsi" w:hAnsiTheme="minorHAnsi" w:cstheme="minorHAnsi"/>
                <w:sz w:val="22"/>
                <w:szCs w:val="22"/>
              </w:rPr>
            </w:pPr>
          </w:p>
        </w:tc>
        <w:tc>
          <w:tcPr>
            <w:tcW w:w="4402" w:type="dxa"/>
            <w:vMerge/>
            <w:tcBorders>
              <w:top w:val="nil"/>
              <w:left w:val="nil"/>
              <w:bottom w:val="nil"/>
              <w:right w:val="nil"/>
            </w:tcBorders>
          </w:tcPr>
          <w:p w:rsidR="005F2D73" w:rsidRPr="007C590E" w:rsidRDefault="005F2D73">
            <w:pPr>
              <w:jc w:val="both"/>
              <w:rPr>
                <w:rFonts w:asciiTheme="minorHAnsi" w:hAnsiTheme="minorHAnsi" w:cstheme="minorHAnsi"/>
                <w:sz w:val="22"/>
                <w:szCs w:val="22"/>
              </w:rPr>
            </w:pPr>
          </w:p>
        </w:tc>
      </w:tr>
      <w:tr w:rsidR="005F2D73" w:rsidRPr="007C590E">
        <w:trPr>
          <w:cantSplit/>
        </w:trPr>
        <w:tc>
          <w:tcPr>
            <w:tcW w:w="1525" w:type="dxa"/>
            <w:tcBorders>
              <w:top w:val="nil"/>
              <w:left w:val="nil"/>
              <w:bottom w:val="nil"/>
              <w:right w:val="nil"/>
            </w:tcBorders>
          </w:tcPr>
          <w:p w:rsidR="005F2D73" w:rsidRPr="007C590E" w:rsidRDefault="005F2D73">
            <w:pPr>
              <w:rPr>
                <w:rFonts w:asciiTheme="minorHAnsi" w:hAnsiTheme="minorHAnsi" w:cstheme="minorHAnsi"/>
                <w:sz w:val="22"/>
                <w:szCs w:val="22"/>
              </w:rPr>
            </w:pPr>
            <w:r w:rsidRPr="007C590E">
              <w:rPr>
                <w:rFonts w:asciiTheme="minorHAnsi" w:hAnsiTheme="minorHAnsi" w:cstheme="minorHAnsi"/>
                <w:sz w:val="22"/>
                <w:szCs w:val="22"/>
              </w:rPr>
              <w:t>Τηλέφωνο</w:t>
            </w:r>
          </w:p>
        </w:tc>
        <w:tc>
          <w:tcPr>
            <w:tcW w:w="236" w:type="dxa"/>
            <w:tcBorders>
              <w:top w:val="nil"/>
              <w:left w:val="nil"/>
              <w:bottom w:val="nil"/>
              <w:right w:val="nil"/>
            </w:tcBorders>
          </w:tcPr>
          <w:p w:rsidR="005F2D73" w:rsidRPr="007C590E" w:rsidRDefault="005F2D73">
            <w:pPr>
              <w:jc w:val="center"/>
              <w:rPr>
                <w:rFonts w:asciiTheme="minorHAnsi" w:hAnsiTheme="minorHAnsi" w:cstheme="minorHAnsi"/>
                <w:sz w:val="22"/>
                <w:szCs w:val="22"/>
              </w:rPr>
            </w:pPr>
            <w:r w:rsidRPr="007C590E">
              <w:rPr>
                <w:rFonts w:asciiTheme="minorHAnsi" w:hAnsiTheme="minorHAnsi" w:cstheme="minorHAnsi"/>
                <w:sz w:val="22"/>
                <w:szCs w:val="22"/>
              </w:rPr>
              <w:t>:</w:t>
            </w:r>
          </w:p>
        </w:tc>
        <w:tc>
          <w:tcPr>
            <w:tcW w:w="3099" w:type="dxa"/>
            <w:tcBorders>
              <w:top w:val="nil"/>
              <w:left w:val="nil"/>
              <w:bottom w:val="nil"/>
              <w:right w:val="nil"/>
            </w:tcBorders>
          </w:tcPr>
          <w:p w:rsidR="005F2D73" w:rsidRPr="007C590E" w:rsidRDefault="005F2D73">
            <w:pPr>
              <w:rPr>
                <w:rFonts w:asciiTheme="minorHAnsi" w:hAnsiTheme="minorHAnsi" w:cstheme="minorHAnsi"/>
                <w:sz w:val="22"/>
                <w:szCs w:val="22"/>
              </w:rPr>
            </w:pPr>
            <w:r w:rsidRPr="007C590E">
              <w:rPr>
                <w:rFonts w:asciiTheme="minorHAnsi" w:hAnsiTheme="minorHAnsi" w:cstheme="minorHAnsi"/>
                <w:sz w:val="22"/>
                <w:szCs w:val="22"/>
              </w:rPr>
              <w:t>213 2019625</w:t>
            </w:r>
          </w:p>
        </w:tc>
        <w:tc>
          <w:tcPr>
            <w:tcW w:w="236" w:type="dxa"/>
            <w:tcBorders>
              <w:top w:val="nil"/>
              <w:left w:val="nil"/>
              <w:bottom w:val="nil"/>
              <w:right w:val="nil"/>
            </w:tcBorders>
          </w:tcPr>
          <w:p w:rsidR="005F2D73" w:rsidRPr="007C590E" w:rsidRDefault="005F2D73">
            <w:pPr>
              <w:jc w:val="both"/>
              <w:rPr>
                <w:rFonts w:asciiTheme="minorHAnsi" w:hAnsiTheme="minorHAnsi" w:cstheme="minorHAnsi"/>
                <w:sz w:val="22"/>
                <w:szCs w:val="22"/>
              </w:rPr>
            </w:pPr>
          </w:p>
        </w:tc>
        <w:tc>
          <w:tcPr>
            <w:tcW w:w="4402" w:type="dxa"/>
            <w:vMerge/>
            <w:tcBorders>
              <w:top w:val="nil"/>
              <w:left w:val="nil"/>
              <w:bottom w:val="nil"/>
              <w:right w:val="nil"/>
            </w:tcBorders>
          </w:tcPr>
          <w:p w:rsidR="005F2D73" w:rsidRPr="007C590E" w:rsidRDefault="005F2D73">
            <w:pPr>
              <w:jc w:val="both"/>
              <w:rPr>
                <w:rFonts w:asciiTheme="minorHAnsi" w:hAnsiTheme="minorHAnsi" w:cstheme="minorHAnsi"/>
                <w:sz w:val="22"/>
                <w:szCs w:val="22"/>
                <w:u w:val="single"/>
              </w:rPr>
            </w:pPr>
          </w:p>
        </w:tc>
      </w:tr>
      <w:tr w:rsidR="005F2D73" w:rsidRPr="007C590E">
        <w:trPr>
          <w:cantSplit/>
        </w:trPr>
        <w:tc>
          <w:tcPr>
            <w:tcW w:w="1525" w:type="dxa"/>
            <w:tcBorders>
              <w:top w:val="nil"/>
              <w:left w:val="nil"/>
              <w:bottom w:val="nil"/>
              <w:right w:val="nil"/>
            </w:tcBorders>
          </w:tcPr>
          <w:p w:rsidR="005F2D73" w:rsidRPr="007C590E" w:rsidRDefault="005F2D73">
            <w:pPr>
              <w:rPr>
                <w:rFonts w:asciiTheme="minorHAnsi" w:hAnsiTheme="minorHAnsi" w:cstheme="minorHAnsi"/>
                <w:sz w:val="22"/>
                <w:szCs w:val="22"/>
              </w:rPr>
            </w:pPr>
          </w:p>
        </w:tc>
        <w:tc>
          <w:tcPr>
            <w:tcW w:w="236" w:type="dxa"/>
            <w:tcBorders>
              <w:top w:val="nil"/>
              <w:left w:val="nil"/>
              <w:bottom w:val="nil"/>
              <w:right w:val="nil"/>
            </w:tcBorders>
          </w:tcPr>
          <w:p w:rsidR="005F2D73" w:rsidRPr="007C590E" w:rsidRDefault="005F2D73">
            <w:pPr>
              <w:jc w:val="center"/>
              <w:rPr>
                <w:rFonts w:asciiTheme="minorHAnsi" w:hAnsiTheme="minorHAnsi" w:cstheme="minorHAnsi"/>
                <w:sz w:val="22"/>
                <w:szCs w:val="22"/>
              </w:rPr>
            </w:pPr>
          </w:p>
        </w:tc>
        <w:tc>
          <w:tcPr>
            <w:tcW w:w="3099" w:type="dxa"/>
            <w:tcBorders>
              <w:top w:val="nil"/>
              <w:left w:val="nil"/>
              <w:bottom w:val="nil"/>
              <w:right w:val="nil"/>
            </w:tcBorders>
          </w:tcPr>
          <w:p w:rsidR="005F2D73" w:rsidRPr="007C590E" w:rsidRDefault="005F2D73">
            <w:pPr>
              <w:jc w:val="both"/>
              <w:rPr>
                <w:rFonts w:asciiTheme="minorHAnsi" w:hAnsiTheme="minorHAnsi" w:cstheme="minorHAnsi"/>
                <w:sz w:val="22"/>
                <w:szCs w:val="22"/>
              </w:rPr>
            </w:pPr>
          </w:p>
        </w:tc>
        <w:tc>
          <w:tcPr>
            <w:tcW w:w="236" w:type="dxa"/>
            <w:tcBorders>
              <w:top w:val="nil"/>
              <w:left w:val="nil"/>
              <w:bottom w:val="nil"/>
              <w:right w:val="nil"/>
            </w:tcBorders>
          </w:tcPr>
          <w:p w:rsidR="005F2D73" w:rsidRPr="007C590E" w:rsidRDefault="005F2D73">
            <w:pPr>
              <w:rPr>
                <w:rFonts w:asciiTheme="minorHAnsi" w:hAnsiTheme="minorHAnsi" w:cstheme="minorHAnsi"/>
                <w:sz w:val="22"/>
                <w:szCs w:val="22"/>
              </w:rPr>
            </w:pPr>
          </w:p>
        </w:tc>
        <w:tc>
          <w:tcPr>
            <w:tcW w:w="4402" w:type="dxa"/>
            <w:vMerge/>
            <w:tcBorders>
              <w:top w:val="nil"/>
              <w:left w:val="nil"/>
              <w:bottom w:val="nil"/>
              <w:right w:val="nil"/>
            </w:tcBorders>
          </w:tcPr>
          <w:p w:rsidR="005F2D73" w:rsidRPr="007C590E" w:rsidRDefault="005F2D73">
            <w:pPr>
              <w:jc w:val="center"/>
              <w:rPr>
                <w:rFonts w:asciiTheme="minorHAnsi" w:hAnsiTheme="minorHAnsi" w:cstheme="minorHAnsi"/>
                <w:sz w:val="22"/>
                <w:szCs w:val="22"/>
              </w:rPr>
            </w:pPr>
          </w:p>
        </w:tc>
      </w:tr>
      <w:tr w:rsidR="005F2D73" w:rsidRPr="007C590E">
        <w:trPr>
          <w:cantSplit/>
          <w:trHeight w:val="775"/>
        </w:trPr>
        <w:tc>
          <w:tcPr>
            <w:tcW w:w="1525" w:type="dxa"/>
            <w:tcBorders>
              <w:top w:val="nil"/>
              <w:left w:val="nil"/>
              <w:bottom w:val="nil"/>
              <w:right w:val="nil"/>
            </w:tcBorders>
          </w:tcPr>
          <w:p w:rsidR="005F2D73" w:rsidRPr="007C590E" w:rsidRDefault="005F2D73">
            <w:pPr>
              <w:rPr>
                <w:rFonts w:asciiTheme="minorHAnsi" w:hAnsiTheme="minorHAnsi" w:cstheme="minorHAnsi"/>
                <w:sz w:val="22"/>
                <w:szCs w:val="22"/>
              </w:rPr>
            </w:pPr>
          </w:p>
        </w:tc>
        <w:tc>
          <w:tcPr>
            <w:tcW w:w="236" w:type="dxa"/>
            <w:tcBorders>
              <w:top w:val="nil"/>
              <w:left w:val="nil"/>
              <w:bottom w:val="nil"/>
              <w:right w:val="nil"/>
            </w:tcBorders>
          </w:tcPr>
          <w:p w:rsidR="005F2D73" w:rsidRPr="007C590E" w:rsidRDefault="005F2D73">
            <w:pPr>
              <w:rPr>
                <w:rFonts w:asciiTheme="minorHAnsi" w:hAnsiTheme="minorHAnsi" w:cstheme="minorHAnsi"/>
                <w:sz w:val="22"/>
                <w:szCs w:val="22"/>
              </w:rPr>
            </w:pPr>
          </w:p>
        </w:tc>
        <w:tc>
          <w:tcPr>
            <w:tcW w:w="3099" w:type="dxa"/>
            <w:tcBorders>
              <w:top w:val="nil"/>
              <w:left w:val="nil"/>
              <w:bottom w:val="nil"/>
              <w:right w:val="nil"/>
            </w:tcBorders>
          </w:tcPr>
          <w:p w:rsidR="005F2D73" w:rsidRPr="007C590E" w:rsidRDefault="005F2D73">
            <w:pPr>
              <w:jc w:val="both"/>
              <w:rPr>
                <w:rFonts w:asciiTheme="minorHAnsi" w:hAnsiTheme="minorHAnsi" w:cstheme="minorHAnsi"/>
                <w:sz w:val="22"/>
                <w:szCs w:val="22"/>
              </w:rPr>
            </w:pPr>
          </w:p>
          <w:p w:rsidR="005F2D73" w:rsidRPr="007C590E" w:rsidRDefault="005F2D73">
            <w:pPr>
              <w:rPr>
                <w:rFonts w:asciiTheme="minorHAnsi" w:hAnsiTheme="minorHAnsi" w:cstheme="minorHAnsi"/>
                <w:sz w:val="22"/>
                <w:szCs w:val="22"/>
              </w:rPr>
            </w:pPr>
          </w:p>
          <w:p w:rsidR="005F2D73" w:rsidRPr="007C590E" w:rsidRDefault="005F2D73">
            <w:pPr>
              <w:rPr>
                <w:rFonts w:asciiTheme="minorHAnsi" w:hAnsiTheme="minorHAnsi" w:cstheme="minorHAnsi"/>
                <w:sz w:val="22"/>
                <w:szCs w:val="22"/>
              </w:rPr>
            </w:pPr>
          </w:p>
          <w:p w:rsidR="005F2D73" w:rsidRPr="007C590E" w:rsidRDefault="005F2D73">
            <w:pPr>
              <w:rPr>
                <w:rFonts w:asciiTheme="minorHAnsi" w:hAnsiTheme="minorHAnsi" w:cstheme="minorHAnsi"/>
                <w:sz w:val="22"/>
                <w:szCs w:val="22"/>
              </w:rPr>
            </w:pPr>
          </w:p>
        </w:tc>
        <w:tc>
          <w:tcPr>
            <w:tcW w:w="236" w:type="dxa"/>
            <w:tcBorders>
              <w:top w:val="nil"/>
              <w:left w:val="nil"/>
              <w:bottom w:val="nil"/>
              <w:right w:val="nil"/>
            </w:tcBorders>
          </w:tcPr>
          <w:p w:rsidR="005F2D73" w:rsidRPr="007C590E" w:rsidRDefault="005F2D73">
            <w:pPr>
              <w:rPr>
                <w:rFonts w:asciiTheme="minorHAnsi" w:hAnsiTheme="minorHAnsi" w:cstheme="minorHAnsi"/>
                <w:sz w:val="22"/>
                <w:szCs w:val="22"/>
              </w:rPr>
            </w:pPr>
          </w:p>
        </w:tc>
        <w:tc>
          <w:tcPr>
            <w:tcW w:w="4402" w:type="dxa"/>
            <w:vMerge/>
            <w:tcBorders>
              <w:top w:val="nil"/>
              <w:left w:val="nil"/>
              <w:bottom w:val="nil"/>
              <w:right w:val="nil"/>
            </w:tcBorders>
          </w:tcPr>
          <w:p w:rsidR="005F2D73" w:rsidRPr="007C590E" w:rsidRDefault="005F2D73">
            <w:pPr>
              <w:jc w:val="center"/>
              <w:rPr>
                <w:rFonts w:asciiTheme="minorHAnsi" w:hAnsiTheme="minorHAnsi" w:cstheme="minorHAnsi"/>
                <w:sz w:val="22"/>
                <w:szCs w:val="22"/>
              </w:rPr>
            </w:pPr>
          </w:p>
        </w:tc>
      </w:tr>
    </w:tbl>
    <w:p w:rsidR="005F2D73" w:rsidRPr="00887626" w:rsidRDefault="005F2D73">
      <w:pPr>
        <w:pStyle w:val="Bodytext21"/>
        <w:shd w:val="clear" w:color="auto" w:fill="auto"/>
        <w:spacing w:before="0" w:after="32" w:line="270" w:lineRule="exact"/>
        <w:jc w:val="left"/>
        <w:rPr>
          <w:rFonts w:ascii="Arial" w:hAnsi="Arial" w:cs="Arial"/>
          <w:b w:val="0"/>
          <w:bCs w:val="0"/>
          <w:i w:val="0"/>
          <w:iCs w:val="0"/>
          <w:sz w:val="22"/>
          <w:szCs w:val="22"/>
          <w:lang w:val="en-US" w:eastAsia="el-GR"/>
        </w:rPr>
      </w:pPr>
    </w:p>
    <w:p w:rsidR="005F2D73" w:rsidRDefault="005F2D73">
      <w:pPr>
        <w:pStyle w:val="Bodytext21"/>
        <w:shd w:val="clear" w:color="auto" w:fill="auto"/>
        <w:spacing w:before="0" w:after="32" w:line="270" w:lineRule="exact"/>
        <w:jc w:val="left"/>
        <w:rPr>
          <w:rFonts w:ascii="Arial" w:hAnsi="Arial" w:cs="Arial"/>
          <w:b w:val="0"/>
          <w:bCs w:val="0"/>
          <w:i w:val="0"/>
          <w:iCs w:val="0"/>
          <w:sz w:val="24"/>
          <w:szCs w:val="24"/>
          <w:lang w:eastAsia="el-GR"/>
        </w:rPr>
      </w:pPr>
    </w:p>
    <w:p w:rsidR="005F2D73" w:rsidRPr="007C590E" w:rsidRDefault="007C590E" w:rsidP="007C590E">
      <w:pPr>
        <w:pStyle w:val="Bodytext21"/>
        <w:shd w:val="clear" w:color="auto" w:fill="auto"/>
        <w:spacing w:before="0" w:after="32" w:line="360" w:lineRule="auto"/>
        <w:ind w:left="-426" w:right="566" w:hanging="141"/>
        <w:jc w:val="both"/>
        <w:rPr>
          <w:rStyle w:val="Bodytext311pt"/>
          <w:rFonts w:asciiTheme="minorHAnsi" w:hAnsiTheme="minorHAnsi" w:cstheme="minorHAnsi"/>
          <w:b/>
          <w:bCs/>
          <w:sz w:val="24"/>
          <w:szCs w:val="24"/>
          <w:u w:val="none"/>
          <w:shd w:val="clear" w:color="auto" w:fill="auto"/>
          <w:lang w:eastAsia="el-GR"/>
        </w:rPr>
      </w:pPr>
      <w:bookmarkStart w:id="1" w:name="bookmark8"/>
      <w:bookmarkEnd w:id="0"/>
      <w:r>
        <w:rPr>
          <w:rFonts w:asciiTheme="minorHAnsi" w:hAnsiTheme="minorHAnsi" w:cstheme="minorHAnsi"/>
          <w:i w:val="0"/>
          <w:iCs w:val="0"/>
          <w:sz w:val="24"/>
          <w:szCs w:val="24"/>
          <w:lang w:eastAsia="el-GR"/>
        </w:rPr>
        <w:t xml:space="preserve">   </w:t>
      </w:r>
      <w:r w:rsidR="005F2D73" w:rsidRPr="007C590E">
        <w:rPr>
          <w:rFonts w:asciiTheme="minorHAnsi" w:hAnsiTheme="minorHAnsi" w:cstheme="minorHAnsi"/>
          <w:i w:val="0"/>
          <w:iCs w:val="0"/>
          <w:sz w:val="24"/>
          <w:szCs w:val="24"/>
          <w:lang w:eastAsia="el-GR"/>
        </w:rPr>
        <w:t xml:space="preserve">ΘΕΜΑ ……: «Λήψη απόφασης για τον καθορισμό του Φόρου Ηλεκτροδοτούμενων Χώρων </w:t>
      </w:r>
      <w:r>
        <w:rPr>
          <w:rFonts w:asciiTheme="minorHAnsi" w:hAnsiTheme="minorHAnsi" w:cstheme="minorHAnsi"/>
          <w:i w:val="0"/>
          <w:iCs w:val="0"/>
          <w:sz w:val="24"/>
          <w:szCs w:val="24"/>
          <w:lang w:eastAsia="el-GR"/>
        </w:rPr>
        <w:t xml:space="preserve">  </w:t>
      </w:r>
      <w:r w:rsidR="005F2D73" w:rsidRPr="007C590E">
        <w:rPr>
          <w:rFonts w:asciiTheme="minorHAnsi" w:hAnsiTheme="minorHAnsi" w:cstheme="minorHAnsi"/>
          <w:i w:val="0"/>
          <w:iCs w:val="0"/>
          <w:sz w:val="24"/>
          <w:szCs w:val="24"/>
          <w:lang w:eastAsia="el-GR"/>
        </w:rPr>
        <w:t xml:space="preserve">(Φ.Η.Χ.) οικονομικού έτους </w:t>
      </w:r>
      <w:r w:rsidR="00462465" w:rsidRPr="007C590E">
        <w:rPr>
          <w:rFonts w:asciiTheme="minorHAnsi" w:hAnsiTheme="minorHAnsi" w:cstheme="minorHAnsi"/>
          <w:i w:val="0"/>
          <w:iCs w:val="0"/>
          <w:sz w:val="24"/>
          <w:szCs w:val="24"/>
          <w:lang w:eastAsia="el-GR"/>
        </w:rPr>
        <w:t>202</w:t>
      </w:r>
      <w:r w:rsidR="00DB2835" w:rsidRPr="007C590E">
        <w:rPr>
          <w:rFonts w:asciiTheme="minorHAnsi" w:hAnsiTheme="minorHAnsi" w:cstheme="minorHAnsi"/>
          <w:i w:val="0"/>
          <w:iCs w:val="0"/>
          <w:sz w:val="24"/>
          <w:szCs w:val="24"/>
          <w:lang w:eastAsia="el-GR"/>
        </w:rPr>
        <w:t>1</w:t>
      </w:r>
      <w:r w:rsidR="005F2D73" w:rsidRPr="007C590E">
        <w:rPr>
          <w:rFonts w:asciiTheme="minorHAnsi" w:hAnsiTheme="minorHAnsi" w:cstheme="minorHAnsi"/>
          <w:i w:val="0"/>
          <w:iCs w:val="0"/>
          <w:sz w:val="24"/>
          <w:szCs w:val="24"/>
          <w:lang w:eastAsia="el-GR"/>
        </w:rPr>
        <w:t>».</w:t>
      </w:r>
      <w:bookmarkEnd w:id="1"/>
    </w:p>
    <w:p w:rsidR="007C590E" w:rsidRDefault="00D26341" w:rsidP="007C590E">
      <w:pPr>
        <w:pStyle w:val="Bodytext30"/>
        <w:shd w:val="clear" w:color="auto" w:fill="auto"/>
        <w:spacing w:before="0" w:after="0" w:line="360" w:lineRule="auto"/>
        <w:ind w:left="-567" w:right="566" w:firstLine="0"/>
        <w:jc w:val="both"/>
        <w:rPr>
          <w:rStyle w:val="Bodytext311pt"/>
          <w:rFonts w:asciiTheme="minorHAnsi" w:hAnsiTheme="minorHAnsi" w:cstheme="minorHAnsi"/>
          <w:b w:val="0"/>
          <w:bCs w:val="0"/>
          <w:i w:val="0"/>
          <w:iCs w:val="0"/>
          <w:sz w:val="24"/>
          <w:szCs w:val="24"/>
          <w:u w:val="none"/>
          <w:lang w:eastAsia="el-GR"/>
        </w:rPr>
      </w:pPr>
      <w:r w:rsidRPr="007C590E">
        <w:rPr>
          <w:rStyle w:val="Bodytext311pt"/>
          <w:rFonts w:asciiTheme="minorHAnsi" w:hAnsiTheme="minorHAnsi" w:cstheme="minorHAnsi"/>
          <w:b w:val="0"/>
          <w:bCs w:val="0"/>
          <w:i w:val="0"/>
          <w:iCs w:val="0"/>
          <w:sz w:val="24"/>
          <w:szCs w:val="24"/>
          <w:u w:val="none"/>
          <w:lang w:eastAsia="el-GR"/>
        </w:rPr>
        <w:t xml:space="preserve">   </w:t>
      </w:r>
    </w:p>
    <w:p w:rsidR="005F2D73" w:rsidRPr="007C590E" w:rsidRDefault="007C590E" w:rsidP="007C590E">
      <w:pPr>
        <w:pStyle w:val="Bodytext30"/>
        <w:shd w:val="clear" w:color="auto" w:fill="auto"/>
        <w:spacing w:before="0" w:after="0" w:line="360" w:lineRule="auto"/>
        <w:ind w:left="-567" w:right="566" w:firstLine="0"/>
        <w:jc w:val="both"/>
        <w:rPr>
          <w:rStyle w:val="Bodytext311pt"/>
          <w:rFonts w:asciiTheme="minorHAnsi" w:hAnsiTheme="minorHAnsi" w:cstheme="minorHAnsi"/>
          <w:b w:val="0"/>
          <w:bCs w:val="0"/>
          <w:i w:val="0"/>
          <w:iCs w:val="0"/>
          <w:sz w:val="24"/>
          <w:szCs w:val="24"/>
          <w:u w:val="none"/>
          <w:lang w:eastAsia="el-GR"/>
        </w:rPr>
      </w:pPr>
      <w:r>
        <w:rPr>
          <w:rStyle w:val="Bodytext311pt"/>
          <w:rFonts w:asciiTheme="minorHAnsi" w:hAnsiTheme="minorHAnsi" w:cstheme="minorHAnsi"/>
          <w:b w:val="0"/>
          <w:bCs w:val="0"/>
          <w:i w:val="0"/>
          <w:iCs w:val="0"/>
          <w:sz w:val="24"/>
          <w:szCs w:val="24"/>
          <w:u w:val="none"/>
          <w:lang w:eastAsia="el-GR"/>
        </w:rPr>
        <w:t xml:space="preserve">   </w:t>
      </w:r>
      <w:r w:rsidR="00D26341" w:rsidRPr="007C590E">
        <w:rPr>
          <w:rStyle w:val="Bodytext311pt"/>
          <w:rFonts w:asciiTheme="minorHAnsi" w:hAnsiTheme="minorHAnsi" w:cstheme="minorHAnsi"/>
          <w:b w:val="0"/>
          <w:bCs w:val="0"/>
          <w:i w:val="0"/>
          <w:iCs w:val="0"/>
          <w:sz w:val="24"/>
          <w:szCs w:val="24"/>
          <w:u w:val="none"/>
          <w:lang w:eastAsia="el-GR"/>
        </w:rPr>
        <w:t>Κύριε</w:t>
      </w:r>
      <w:r w:rsidR="005F2D73" w:rsidRPr="007C590E">
        <w:rPr>
          <w:rStyle w:val="Bodytext311pt"/>
          <w:rFonts w:asciiTheme="minorHAnsi" w:hAnsiTheme="minorHAnsi" w:cstheme="minorHAnsi"/>
          <w:b w:val="0"/>
          <w:bCs w:val="0"/>
          <w:i w:val="0"/>
          <w:iCs w:val="0"/>
          <w:sz w:val="24"/>
          <w:szCs w:val="24"/>
          <w:u w:val="none"/>
          <w:lang w:eastAsia="el-GR"/>
        </w:rPr>
        <w:t xml:space="preserve"> Πρόεδρε,</w:t>
      </w:r>
    </w:p>
    <w:p w:rsidR="00166200" w:rsidRPr="007C590E" w:rsidRDefault="005F2D73"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sidRPr="007C590E">
        <w:rPr>
          <w:rFonts w:asciiTheme="minorHAnsi" w:hAnsiTheme="minorHAnsi" w:cstheme="minorHAnsi"/>
          <w:sz w:val="24"/>
          <w:szCs w:val="24"/>
        </w:rPr>
        <w:t xml:space="preserve">   Σύμφωνα με τα οριζόμενα από τις διατάξεις της περίπτωσης του άρθρου 72 του Ν. 3852/10, </w:t>
      </w:r>
      <w:r w:rsidR="00612934" w:rsidRPr="007C590E">
        <w:rPr>
          <w:rFonts w:asciiTheme="minorHAnsi" w:hAnsiTheme="minorHAnsi" w:cstheme="minorHAnsi"/>
          <w:sz w:val="24"/>
          <w:szCs w:val="24"/>
        </w:rPr>
        <w:t xml:space="preserve">όπως </w:t>
      </w:r>
      <w:r w:rsidR="005A6E3D" w:rsidRPr="007C590E">
        <w:rPr>
          <w:rFonts w:asciiTheme="minorHAnsi" w:hAnsiTheme="minorHAnsi" w:cstheme="minorHAnsi"/>
          <w:sz w:val="24"/>
          <w:szCs w:val="24"/>
        </w:rPr>
        <w:t xml:space="preserve">αντικαταστάθηκε με </w:t>
      </w:r>
      <w:r w:rsidR="00D63DD5" w:rsidRPr="007C590E">
        <w:rPr>
          <w:rFonts w:asciiTheme="minorHAnsi" w:hAnsiTheme="minorHAnsi" w:cstheme="minorHAnsi"/>
          <w:sz w:val="24"/>
          <w:szCs w:val="24"/>
        </w:rPr>
        <w:t>το</w:t>
      </w:r>
      <w:r w:rsidR="00612934" w:rsidRPr="007C590E">
        <w:rPr>
          <w:rFonts w:asciiTheme="minorHAnsi" w:hAnsiTheme="minorHAnsi" w:cstheme="minorHAnsi"/>
          <w:sz w:val="24"/>
          <w:szCs w:val="24"/>
        </w:rPr>
        <w:t xml:space="preserve"> άρθρο 40 του Ν. 4735/2020 (ΦΕΚ 197</w:t>
      </w:r>
      <w:r w:rsidR="00612934" w:rsidRPr="007C590E">
        <w:rPr>
          <w:rFonts w:asciiTheme="minorHAnsi" w:hAnsiTheme="minorHAnsi" w:cstheme="minorHAnsi"/>
          <w:sz w:val="24"/>
          <w:szCs w:val="24"/>
          <w:vertAlign w:val="superscript"/>
        </w:rPr>
        <w:t>Α΄</w:t>
      </w:r>
      <w:r w:rsidR="00612934" w:rsidRPr="007C590E">
        <w:rPr>
          <w:rFonts w:asciiTheme="minorHAnsi" w:hAnsiTheme="minorHAnsi" w:cstheme="minorHAnsi"/>
          <w:sz w:val="24"/>
          <w:szCs w:val="24"/>
        </w:rPr>
        <w:t>/12-10-2020</w:t>
      </w:r>
      <w:r w:rsidR="0013308B" w:rsidRPr="007C590E">
        <w:rPr>
          <w:rFonts w:asciiTheme="minorHAnsi" w:hAnsiTheme="minorHAnsi" w:cstheme="minorHAnsi"/>
          <w:sz w:val="24"/>
          <w:szCs w:val="24"/>
        </w:rPr>
        <w:t>),</w:t>
      </w:r>
      <w:r w:rsidR="00612934" w:rsidRPr="007C590E">
        <w:rPr>
          <w:rFonts w:asciiTheme="minorHAnsi" w:hAnsiTheme="minorHAnsi" w:cstheme="minorHAnsi"/>
          <w:sz w:val="24"/>
          <w:szCs w:val="24"/>
        </w:rPr>
        <w:t xml:space="preserve"> </w:t>
      </w:r>
      <w:r w:rsidRPr="007C590E">
        <w:rPr>
          <w:rFonts w:asciiTheme="minorHAnsi" w:hAnsiTheme="minorHAnsi" w:cstheme="minorHAnsi"/>
          <w:sz w:val="24"/>
          <w:szCs w:val="24"/>
        </w:rPr>
        <w:t xml:space="preserve">η Οικονομική Επιτροπή είναι αρμόδια να εισηγείται προς το Δημοτικό Συμβούλιο </w:t>
      </w:r>
      <w:r w:rsidR="00612934" w:rsidRPr="007C590E">
        <w:rPr>
          <w:rFonts w:asciiTheme="minorHAnsi" w:hAnsiTheme="minorHAnsi" w:cstheme="minorHAnsi"/>
          <w:sz w:val="24"/>
          <w:szCs w:val="24"/>
        </w:rPr>
        <w:t xml:space="preserve">τα σχέδια των κανονιστικών αποφάσεων. </w:t>
      </w:r>
      <w:r w:rsidRPr="007C590E">
        <w:rPr>
          <w:rFonts w:asciiTheme="minorHAnsi" w:hAnsiTheme="minorHAnsi" w:cstheme="minorHAnsi"/>
          <w:sz w:val="24"/>
          <w:szCs w:val="24"/>
        </w:rPr>
        <w:t xml:space="preserve"> </w:t>
      </w:r>
    </w:p>
    <w:p w:rsidR="00166200" w:rsidRPr="007C590E" w:rsidRDefault="007C59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166200" w:rsidRPr="007C590E">
        <w:rPr>
          <w:rFonts w:asciiTheme="minorHAnsi" w:hAnsiTheme="minorHAnsi" w:cstheme="minorHAnsi"/>
          <w:sz w:val="24"/>
          <w:szCs w:val="24"/>
        </w:rPr>
        <w:t>Επίσης, σύμφωνα με το άρθρο 11 του Ν.4623/19, ο κατά την παράγραφο 3 του άρθρου 65 του ν. 3852/2010 ορισμός φόρων, τελών, δικαιωμάτων και εισφορών πραγματοποιείται σύμφωνα με το σχέδιο της οικονομικής επιτροπής και τις τυχόν εναλλακτικές προτάσεις που συντάσσονται και κατατίθενται από τους επικεφαλής των παρατάξεων. Οι τυχόν εναλλακτικές προτάσεις συνοδεύονται από εισήγηση της οικονομικής υπηρεσίας. Κατά τη σύνταξη των προτάσεων από τις ενδιαφερόμενες παρατάξεις, οι αρμόδιες υπηρεσίες του δήμου παρέχουν κάθε σχετικό στοιχείο. Ως εγκεκριμένη θεωρείται η πρόταση που συγκεντρώνει την απόλυτη πλειοψηφία των παρόντων μελών του δημοτικού συμβουλίου. Αν καμία πρόταση δεν συγκεντρώσει την απόλυτη πλειοψηφία των παρόντων μελών του συμβουλίου, η ψηφοφορία επαναλαμβάνεται μεταξύ των δύο πρώτων σε ψήφους προτάσεων και θεωρείται εγκεκριμένη η πρόταση που λαμβάνει τις περισσότερες ψήφους επί των παρόντων.</w:t>
      </w:r>
    </w:p>
    <w:p w:rsidR="005F2D73" w:rsidRPr="007C590E" w:rsidRDefault="007C59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color w:val="FF0000"/>
          <w:sz w:val="24"/>
          <w:szCs w:val="24"/>
        </w:rPr>
      </w:pPr>
      <w:r>
        <w:rPr>
          <w:rFonts w:asciiTheme="minorHAnsi" w:hAnsiTheme="minorHAnsi" w:cstheme="minorHAnsi"/>
          <w:sz w:val="24"/>
          <w:szCs w:val="24"/>
        </w:rPr>
        <w:t xml:space="preserve">   </w:t>
      </w:r>
      <w:r w:rsidR="005F2D73" w:rsidRPr="007C590E">
        <w:rPr>
          <w:rFonts w:asciiTheme="minorHAnsi" w:hAnsiTheme="minorHAnsi" w:cstheme="minorHAnsi"/>
          <w:sz w:val="24"/>
          <w:szCs w:val="24"/>
        </w:rPr>
        <w:t>Ειδικότερα, ο</w:t>
      </w:r>
      <w:r w:rsidR="005F2D73" w:rsidRPr="007C590E">
        <w:rPr>
          <w:rFonts w:asciiTheme="minorHAnsi" w:hAnsiTheme="minorHAnsi" w:cstheme="minorHAnsi"/>
          <w:sz w:val="24"/>
          <w:szCs w:val="24"/>
          <w:lang w:eastAsia="el-GR"/>
        </w:rPr>
        <w:t xml:space="preserve"> φόρος ηλεκτροδοτούμενων χώρων επιβλήθηκε υπέρ των δήμων από 1/1/1981 από τις διατάξεις του άρθρου 10 του Νόμου 1080/1980 (246 Α΄) «Περί τροποποιήσεως και συμπληρώσεως διατάξεων τινών της περί των προσόδων των Ο.Τ.Α. νομοθεσίας κ.λπ.», με τις </w:t>
      </w:r>
      <w:r w:rsidR="005F2D73" w:rsidRPr="007C590E">
        <w:rPr>
          <w:rFonts w:asciiTheme="minorHAnsi" w:hAnsiTheme="minorHAnsi" w:cstheme="minorHAnsi"/>
          <w:sz w:val="24"/>
          <w:szCs w:val="24"/>
          <w:lang w:eastAsia="el-GR"/>
        </w:rPr>
        <w:lastRenderedPageBreak/>
        <w:t xml:space="preserve">τροποποιήσεις και συμπληρώσεις τους με τις όμοιες του άρθρου 54/5 του Νόμου 1416/1984 (18 Α΄) και του άρθρου 25/13 του Νόμου 1828/1989 «Κεφάλαιο Δ – Οικονομικοί Πόροι της Τοπικής </w:t>
      </w:r>
      <w:proofErr w:type="spellStart"/>
      <w:r w:rsidR="005F2D73" w:rsidRPr="007C590E">
        <w:rPr>
          <w:rFonts w:asciiTheme="minorHAnsi" w:hAnsiTheme="minorHAnsi" w:cstheme="minorHAnsi"/>
          <w:sz w:val="24"/>
          <w:szCs w:val="24"/>
          <w:lang w:eastAsia="el-GR"/>
        </w:rPr>
        <w:t>Αυτ</w:t>
      </w:r>
      <w:proofErr w:type="spellEnd"/>
      <w:r w:rsidR="005F2D73" w:rsidRPr="007C590E">
        <w:rPr>
          <w:rFonts w:asciiTheme="minorHAnsi" w:hAnsiTheme="minorHAnsi" w:cstheme="minorHAnsi"/>
          <w:sz w:val="24"/>
          <w:szCs w:val="24"/>
          <w:lang w:eastAsia="el-GR"/>
        </w:rPr>
        <w:t xml:space="preserve">/σης» (2Α΄), και πιο συγκεκριμένα στην παράγραφο 1 του άρθρου 10 </w:t>
      </w:r>
      <w:r w:rsidR="005F2D73" w:rsidRPr="007C590E">
        <w:rPr>
          <w:rFonts w:asciiTheme="minorHAnsi" w:hAnsiTheme="minorHAnsi" w:cstheme="minorHAnsi"/>
          <w:sz w:val="24"/>
          <w:szCs w:val="24"/>
        </w:rPr>
        <w:t xml:space="preserve">του Ν. 1080/80 </w:t>
      </w:r>
      <w:r w:rsidR="005F2D73" w:rsidRPr="007C590E">
        <w:rPr>
          <w:rFonts w:asciiTheme="minorHAnsi" w:hAnsiTheme="minorHAnsi" w:cstheme="minorHAnsi"/>
          <w:sz w:val="24"/>
          <w:szCs w:val="24"/>
          <w:lang w:eastAsia="el-GR"/>
        </w:rPr>
        <w:t>ορίζεται ότι επιτρέπεται οι Δήμοι με απόφαση του Δημοτικού τους Συμβουλίου, να επιβάλλουν φόρο για λογαριασμό τους, σε βάρος κάθε στεγασμένου ή όχι χώρου οικιακού καταναλωτή ή καταναλωτή εμπορικής ή βιομηχανικής χρήσης, που βρίσκεται στην περιφέρειά τους, ανά μετρητή παροχής ηλεκτρικού ρεύματος της ΔΕΗ.</w:t>
      </w:r>
    </w:p>
    <w:p w:rsidR="005F2D73" w:rsidRPr="007C590E" w:rsidRDefault="007C590E" w:rsidP="007C590E">
      <w:pPr>
        <w:pStyle w:val="Bodytext40"/>
        <w:shd w:val="clear" w:color="auto" w:fill="auto"/>
        <w:tabs>
          <w:tab w:val="left" w:leader="dot" w:pos="0"/>
        </w:tabs>
        <w:spacing w:before="0" w:after="0" w:line="360" w:lineRule="auto"/>
        <w:ind w:left="-567" w:right="566"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F2D73" w:rsidRPr="007C590E">
        <w:rPr>
          <w:rFonts w:asciiTheme="minorHAnsi" w:hAnsiTheme="minorHAnsi" w:cstheme="minorHAnsi"/>
          <w:sz w:val="24"/>
          <w:szCs w:val="24"/>
        </w:rPr>
        <w:t>Η απόφαση του δημοτικού συμβουλίου για την επιβολή του φόρου ηλεκτροδοτούμενων χώρων έχει κανονιστικό χαρακτήρα (σύμφωνα με την υπ’ αριθμ</w:t>
      </w:r>
      <w:r w:rsidR="00D22D58" w:rsidRPr="007C590E">
        <w:rPr>
          <w:rFonts w:asciiTheme="minorHAnsi" w:hAnsiTheme="minorHAnsi" w:cstheme="minorHAnsi"/>
          <w:sz w:val="24"/>
          <w:szCs w:val="24"/>
        </w:rPr>
        <w:t xml:space="preserve">όν 121/2001 απόφαση του </w:t>
      </w:r>
      <w:proofErr w:type="spellStart"/>
      <w:r w:rsidR="00D22D58" w:rsidRPr="007C590E">
        <w:rPr>
          <w:rFonts w:asciiTheme="minorHAnsi" w:hAnsiTheme="minorHAnsi" w:cstheme="minorHAnsi"/>
          <w:sz w:val="24"/>
          <w:szCs w:val="24"/>
        </w:rPr>
        <w:t>Σ.τ.Ε</w:t>
      </w:r>
      <w:proofErr w:type="spellEnd"/>
      <w:r w:rsidR="00D22D58" w:rsidRPr="007C590E">
        <w:rPr>
          <w:rFonts w:asciiTheme="minorHAnsi" w:hAnsiTheme="minorHAnsi" w:cstheme="minorHAnsi"/>
          <w:sz w:val="24"/>
          <w:szCs w:val="24"/>
        </w:rPr>
        <w:t>.)</w:t>
      </w:r>
      <w:r w:rsidR="000820D0" w:rsidRPr="007C590E">
        <w:rPr>
          <w:rFonts w:asciiTheme="minorHAnsi" w:hAnsiTheme="minorHAnsi" w:cstheme="minorHAnsi"/>
          <w:sz w:val="24"/>
          <w:szCs w:val="24"/>
        </w:rPr>
        <w:t xml:space="preserve"> </w:t>
      </w:r>
      <w:r w:rsidR="005F2D73" w:rsidRPr="007C590E">
        <w:rPr>
          <w:rFonts w:asciiTheme="minorHAnsi" w:hAnsiTheme="minorHAnsi" w:cstheme="minorHAnsi"/>
          <w:sz w:val="24"/>
          <w:szCs w:val="24"/>
        </w:rPr>
        <w:t xml:space="preserve">εκδίδεται ύστερα από εισήγηση της οικονομικής επιτροπής </w:t>
      </w:r>
      <w:del w:id="2" w:author="Unknown">
        <w:r w:rsidR="005F2D73" w:rsidRPr="007C590E">
          <w:rPr>
            <w:rFonts w:asciiTheme="minorHAnsi" w:hAnsiTheme="minorHAnsi" w:cstheme="minorHAnsi"/>
            <w:outline/>
            <w:sz w:val="24"/>
            <w:szCs w:val="24"/>
          </w:rPr>
          <w:delText> </w:delText>
        </w:r>
      </w:del>
      <w:r w:rsidR="004E0061" w:rsidRPr="007C590E">
        <w:rPr>
          <w:rFonts w:asciiTheme="minorHAnsi" w:hAnsiTheme="minorHAnsi" w:cstheme="minorHAnsi"/>
          <w:outline/>
          <w:sz w:val="24"/>
          <w:szCs w:val="24"/>
        </w:rPr>
        <w:t xml:space="preserve"> </w:t>
      </w:r>
      <w:r w:rsidR="005F2D73" w:rsidRPr="007C590E">
        <w:rPr>
          <w:rFonts w:asciiTheme="minorHAnsi" w:hAnsiTheme="minorHAnsi" w:cstheme="minorHAnsi"/>
          <w:sz w:val="24"/>
          <w:szCs w:val="24"/>
        </w:rPr>
        <w:t>και ισχύει μέχρι να τροποποιηθεί ή να καταργηθεί με νεότερη απόφαση. Ως κανονιστικού χαρακτήρα απόφαση δημοσιεύεται κατά τον τρόπο που ορίζει το άρθρο 66 του Β.Δ. της 24/9-20/10/1958 ενώ με τις διατάξεις των άρθρων 2 και 10 του Ν. 3861/10 (Φ.Ε.Κ. 112/Α/2010)</w:t>
      </w:r>
      <w:r w:rsidR="004E0061" w:rsidRPr="007C590E">
        <w:rPr>
          <w:rFonts w:asciiTheme="minorHAnsi" w:hAnsiTheme="minorHAnsi" w:cstheme="minorHAnsi"/>
          <w:sz w:val="24"/>
          <w:szCs w:val="24"/>
        </w:rPr>
        <w:t>, όπως αντικαταστάθηκαν με τις διατάξεις της παρ.3 του άρθρου 76 του Ν. 4727/20 (ΦΕΚ 184</w:t>
      </w:r>
      <w:r w:rsidR="004E0061" w:rsidRPr="007C590E">
        <w:rPr>
          <w:rFonts w:asciiTheme="minorHAnsi" w:hAnsiTheme="minorHAnsi" w:cstheme="minorHAnsi"/>
          <w:sz w:val="24"/>
          <w:szCs w:val="24"/>
          <w:vertAlign w:val="superscript"/>
        </w:rPr>
        <w:t>Α</w:t>
      </w:r>
      <w:r w:rsidR="004E0061" w:rsidRPr="007C590E">
        <w:rPr>
          <w:rFonts w:asciiTheme="minorHAnsi" w:hAnsiTheme="minorHAnsi" w:cstheme="minorHAnsi"/>
          <w:sz w:val="24"/>
          <w:szCs w:val="24"/>
        </w:rPr>
        <w:t>’/23-9-2020,</w:t>
      </w:r>
      <w:r w:rsidR="005F2D73" w:rsidRPr="007C590E">
        <w:rPr>
          <w:rFonts w:asciiTheme="minorHAnsi" w:hAnsiTheme="minorHAnsi" w:cstheme="minorHAnsi"/>
          <w:sz w:val="24"/>
          <w:szCs w:val="24"/>
        </w:rPr>
        <w:t xml:space="preserve"> ενώ αναρτάται υποχρεωτικά και στο διαδίκτυο.</w:t>
      </w:r>
    </w:p>
    <w:p w:rsidR="005F2D73" w:rsidRPr="007C590E" w:rsidRDefault="007C59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lang w:eastAsia="el-GR"/>
        </w:rPr>
      </w:pPr>
      <w:r>
        <w:rPr>
          <w:rFonts w:asciiTheme="minorHAnsi" w:hAnsiTheme="minorHAnsi" w:cstheme="minorHAnsi"/>
          <w:sz w:val="24"/>
          <w:szCs w:val="24"/>
          <w:lang w:eastAsia="el-GR"/>
        </w:rPr>
        <w:t xml:space="preserve">   </w:t>
      </w:r>
      <w:r w:rsidR="005F2D73" w:rsidRPr="007C590E">
        <w:rPr>
          <w:rFonts w:asciiTheme="minorHAnsi" w:hAnsiTheme="minorHAnsi" w:cstheme="minorHAnsi"/>
          <w:sz w:val="24"/>
          <w:szCs w:val="24"/>
          <w:lang w:eastAsia="el-GR"/>
        </w:rPr>
        <w:t xml:space="preserve">Ο φόρος </w:t>
      </w:r>
      <w:proofErr w:type="spellStart"/>
      <w:r w:rsidR="005F2D73" w:rsidRPr="007C590E">
        <w:rPr>
          <w:rFonts w:asciiTheme="minorHAnsi" w:hAnsiTheme="minorHAnsi" w:cstheme="minorHAnsi"/>
          <w:sz w:val="24"/>
          <w:szCs w:val="24"/>
          <w:lang w:eastAsia="el-GR"/>
        </w:rPr>
        <w:t>συνεισπράττεται</w:t>
      </w:r>
      <w:proofErr w:type="spellEnd"/>
      <w:r w:rsidR="005F2D73" w:rsidRPr="007C590E">
        <w:rPr>
          <w:rFonts w:asciiTheme="minorHAnsi" w:hAnsiTheme="minorHAnsi" w:cstheme="minorHAnsi"/>
          <w:sz w:val="24"/>
          <w:szCs w:val="24"/>
          <w:lang w:eastAsia="el-GR"/>
        </w:rPr>
        <w:t xml:space="preserve"> όπως και τα Δ.Τ. μέσω της Δ.Ε.Η. και είναι φόρος κατά την κύρια αυτού δημοσιονομική έννοια και επιβάλλεται πέρα πάσης ανταπόδοσης.</w:t>
      </w:r>
    </w:p>
    <w:p w:rsidR="00462465" w:rsidRPr="007C590E" w:rsidRDefault="007C59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lang w:eastAsia="el-GR"/>
        </w:rPr>
      </w:pPr>
      <w:r>
        <w:rPr>
          <w:rFonts w:asciiTheme="minorHAnsi" w:hAnsiTheme="minorHAnsi" w:cstheme="minorHAnsi"/>
          <w:sz w:val="24"/>
          <w:szCs w:val="24"/>
          <w:lang w:eastAsia="el-GR"/>
        </w:rPr>
        <w:t xml:space="preserve">   </w:t>
      </w:r>
      <w:r w:rsidR="00462465" w:rsidRPr="007C590E">
        <w:rPr>
          <w:rFonts w:asciiTheme="minorHAnsi" w:hAnsiTheme="minorHAnsi" w:cstheme="minorHAnsi"/>
          <w:sz w:val="24"/>
          <w:szCs w:val="24"/>
          <w:lang w:eastAsia="el-GR"/>
        </w:rPr>
        <w:t>Ο συντελεστής του φόρου, καθορίζεται με απόφαση του δημοτικού συμβουλίου σε ακέραιο ποσό, από 0,02€ έως 0,07€ και επιβάλλεται κατά τετραγωνικό μέτρο φωτιζόμενης επιφάνειας στεγασμένου χώρου ενώ για τους μη στεγασμένους χώρους ορίζεται στο ήμισυ αυτού που ισχύει για τους στεγασμένους χώρους, σύμφωνα με τις διατάξεις της παραγράφου 1 του άρθρου 10 του Ν. 1080/80 της παραγράφου 5 του άρθρου 54 του Ν. 1416/84 και της παραγράφου 13 του άρθρου 25 του Ν. 1828/89.</w:t>
      </w:r>
    </w:p>
    <w:p w:rsidR="00440582" w:rsidRPr="007C590E" w:rsidRDefault="007C59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lang w:eastAsia="el-GR"/>
        </w:rPr>
      </w:pPr>
      <w:r>
        <w:rPr>
          <w:rFonts w:asciiTheme="minorHAnsi" w:hAnsiTheme="minorHAnsi" w:cstheme="minorHAnsi"/>
          <w:sz w:val="24"/>
          <w:szCs w:val="24"/>
          <w:lang w:eastAsia="el-GR"/>
        </w:rPr>
        <w:t xml:space="preserve">   </w:t>
      </w:r>
      <w:r w:rsidR="00440582" w:rsidRPr="007C590E">
        <w:rPr>
          <w:rFonts w:asciiTheme="minorHAnsi" w:hAnsiTheme="minorHAnsi" w:cstheme="minorHAnsi"/>
          <w:sz w:val="24"/>
          <w:szCs w:val="24"/>
          <w:lang w:eastAsia="el-GR"/>
        </w:rPr>
        <w:t>Σύμφωνα με τις διατάξεις του άρθρου 25 παρ. 13 του Ν.1892/90, εφόσον ο συντελεστής έχει καθορισθεί (εφάπαξ ή σταδιακά) στο ανώτατο όριό του (0,07€/τ.μ.), μπορεί περαιτέρω να αυξάνεται με απόφαση του δημοτικού συμβουλίου σε ποσοστό μέχρι 20% για κάθε οικονομικό έτος. Επίσης, σύμφωνα με την παρ. 6β του άρθρου 113 του Ν 1892/90, «ο φόρος των ηλεκτροδοτούμενων χώρων, όπως διαμορφώνεται εκάστοτε, μπορεί να προσαυξάνεται με απόφαση του δημοτικού ή κοινοτικού συμβουλίου περαιτέρω μέχρι 25%, προκειμένου το πρόσθετο αυτό ποσό να διατίθεται αποκλειστικά για ενίσχυση των κονδυλίων λειτουργικών δαπανών και συντήρησης των σχολείων».</w:t>
      </w:r>
    </w:p>
    <w:p w:rsidR="009E47C6" w:rsidRDefault="007C59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Pr>
          <w:rFonts w:asciiTheme="minorHAnsi" w:hAnsiTheme="minorHAnsi" w:cstheme="minorHAnsi"/>
          <w:sz w:val="24"/>
          <w:szCs w:val="24"/>
        </w:rPr>
        <w:t xml:space="preserve">   </w:t>
      </w:r>
    </w:p>
    <w:p w:rsidR="005F2D73" w:rsidRPr="007C590E" w:rsidRDefault="009E47C6"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Pr>
          <w:rFonts w:asciiTheme="minorHAnsi" w:hAnsiTheme="minorHAnsi" w:cstheme="minorHAnsi"/>
          <w:sz w:val="24"/>
          <w:szCs w:val="24"/>
        </w:rPr>
        <w:lastRenderedPageBreak/>
        <w:t xml:space="preserve">   </w:t>
      </w:r>
      <w:r w:rsidR="005F2D73" w:rsidRPr="007C590E">
        <w:rPr>
          <w:rFonts w:asciiTheme="minorHAnsi" w:hAnsiTheme="minorHAnsi" w:cstheme="minorHAnsi"/>
          <w:sz w:val="24"/>
          <w:szCs w:val="24"/>
        </w:rPr>
        <w:t>Στο σημείο αυτό θα πρέπει να αναφέρουμε ότι με την υπ’ αριθ. 229/2014 απόφαση Δ.Σ.</w:t>
      </w:r>
      <w:r w:rsidR="006405D6" w:rsidRPr="007C590E">
        <w:rPr>
          <w:rFonts w:asciiTheme="minorHAnsi" w:hAnsiTheme="minorHAnsi" w:cstheme="minorHAnsi"/>
          <w:sz w:val="24"/>
          <w:szCs w:val="24"/>
        </w:rPr>
        <w:t xml:space="preserve"> </w:t>
      </w:r>
      <w:r w:rsidR="005F2D73" w:rsidRPr="007C590E">
        <w:rPr>
          <w:rFonts w:asciiTheme="minorHAnsi" w:hAnsiTheme="minorHAnsi" w:cstheme="minorHAnsi"/>
          <w:sz w:val="24"/>
          <w:szCs w:val="24"/>
        </w:rPr>
        <w:t>οι συντελεστές του φόρου ηλεκτροδοτούμενων χώρων ενοποιήθηκαν για τις δύο κοινότητες του Δήμου</w:t>
      </w:r>
      <w:r w:rsidR="002C5162" w:rsidRPr="007C590E">
        <w:rPr>
          <w:rFonts w:asciiTheme="minorHAnsi" w:hAnsiTheme="minorHAnsi" w:cstheme="minorHAnsi"/>
          <w:sz w:val="24"/>
          <w:szCs w:val="24"/>
        </w:rPr>
        <w:t xml:space="preserve"> μας</w:t>
      </w:r>
      <w:r w:rsidR="005F2D73" w:rsidRPr="007C590E">
        <w:rPr>
          <w:rFonts w:asciiTheme="minorHAnsi" w:hAnsiTheme="minorHAnsi" w:cstheme="minorHAnsi"/>
          <w:sz w:val="24"/>
          <w:szCs w:val="24"/>
        </w:rPr>
        <w:t xml:space="preserve"> και διατηρήθηκαν ίδιοι </w:t>
      </w:r>
      <w:r w:rsidR="002C5162" w:rsidRPr="007C590E">
        <w:rPr>
          <w:rFonts w:asciiTheme="minorHAnsi" w:hAnsiTheme="minorHAnsi" w:cstheme="minorHAnsi"/>
          <w:sz w:val="24"/>
          <w:szCs w:val="24"/>
        </w:rPr>
        <w:t>μέχρι και σήμερα</w:t>
      </w:r>
      <w:r w:rsidR="006405D6" w:rsidRPr="007C590E">
        <w:rPr>
          <w:rFonts w:asciiTheme="minorHAnsi" w:hAnsiTheme="minorHAnsi" w:cstheme="minorHAnsi"/>
          <w:sz w:val="24"/>
          <w:szCs w:val="24"/>
        </w:rPr>
        <w:t xml:space="preserve"> </w:t>
      </w:r>
      <w:r w:rsidR="00CB7342" w:rsidRPr="007C590E">
        <w:rPr>
          <w:rFonts w:asciiTheme="minorHAnsi" w:hAnsiTheme="minorHAnsi" w:cstheme="minorHAnsi"/>
          <w:sz w:val="24"/>
          <w:szCs w:val="24"/>
        </w:rPr>
        <w:t xml:space="preserve">με σχετικές αποφάσεις του Δημοτικού Συμβουλίου </w:t>
      </w:r>
      <w:r w:rsidR="005F2D73" w:rsidRPr="007C590E">
        <w:rPr>
          <w:rFonts w:asciiTheme="minorHAnsi" w:hAnsiTheme="minorHAnsi" w:cstheme="minorHAnsi"/>
          <w:sz w:val="24"/>
          <w:szCs w:val="24"/>
        </w:rPr>
        <w:t xml:space="preserve">ως εξής: </w:t>
      </w:r>
    </w:p>
    <w:p w:rsidR="005F2D73" w:rsidRPr="007C590E" w:rsidRDefault="005F2D73" w:rsidP="007C590E">
      <w:pPr>
        <w:ind w:left="-567" w:right="566"/>
        <w:jc w:val="both"/>
        <w:rPr>
          <w:rFonts w:asciiTheme="minorHAnsi" w:hAnsiTheme="minorHAnsi" w:cstheme="minorHAnsi"/>
        </w:rPr>
      </w:pPr>
      <w:r w:rsidRPr="007C590E">
        <w:rPr>
          <w:rFonts w:asciiTheme="minorHAnsi" w:hAnsiTheme="minorHAnsi" w:cstheme="minorHAnsi"/>
        </w:rPr>
        <w:t xml:space="preserve">  </w:t>
      </w:r>
    </w:p>
    <w:tbl>
      <w:tblPr>
        <w:tblpPr w:leftFromText="180" w:rightFromText="180" w:vertAnchor="text" w:horzAnchor="page" w:tblpX="1813" w:tblpY="13"/>
        <w:tblW w:w="7492" w:type="dxa"/>
        <w:tblLook w:val="04A0"/>
      </w:tblPr>
      <w:tblGrid>
        <w:gridCol w:w="3563"/>
        <w:gridCol w:w="3929"/>
      </w:tblGrid>
      <w:tr w:rsidR="00CC3528" w:rsidTr="009A15D5">
        <w:trPr>
          <w:trHeight w:val="562"/>
        </w:trPr>
        <w:tc>
          <w:tcPr>
            <w:tcW w:w="3563" w:type="dxa"/>
            <w:tcBorders>
              <w:top w:val="single" w:sz="4" w:space="0" w:color="auto"/>
              <w:left w:val="single" w:sz="4" w:space="0" w:color="auto"/>
              <w:bottom w:val="single" w:sz="4" w:space="0" w:color="auto"/>
              <w:right w:val="single" w:sz="4" w:space="0" w:color="auto"/>
            </w:tcBorders>
            <w:shd w:val="clear" w:color="auto" w:fill="EAF1DD"/>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ΚΑΤΗΓΟΡΙΕΣ</w:t>
            </w:r>
          </w:p>
        </w:tc>
        <w:tc>
          <w:tcPr>
            <w:tcW w:w="3929" w:type="dxa"/>
            <w:tcBorders>
              <w:top w:val="single" w:sz="4" w:space="0" w:color="auto"/>
              <w:left w:val="nil"/>
              <w:bottom w:val="single" w:sz="4" w:space="0" w:color="auto"/>
              <w:right w:val="single" w:sz="4" w:space="0" w:color="auto"/>
            </w:tcBorders>
            <w:shd w:val="clear" w:color="auto" w:fill="EAF1DD"/>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ΣΥΝΤΕΛΕΣΤΗΣ ΤΕΛΟΥΣ</w:t>
            </w:r>
          </w:p>
        </w:tc>
      </w:tr>
      <w:tr w:rsidR="00CC3528" w:rsidTr="009A15D5">
        <w:trPr>
          <w:trHeight w:val="392"/>
        </w:trPr>
        <w:tc>
          <w:tcPr>
            <w:tcW w:w="3563" w:type="dxa"/>
            <w:tcBorders>
              <w:top w:val="nil"/>
              <w:left w:val="single" w:sz="4" w:space="0" w:color="auto"/>
              <w:bottom w:val="single" w:sz="4" w:space="0" w:color="auto"/>
              <w:right w:val="single" w:sz="4" w:space="0" w:color="auto"/>
            </w:tcBorders>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Στεγασμένοι Χώροι</w:t>
            </w:r>
          </w:p>
        </w:tc>
        <w:tc>
          <w:tcPr>
            <w:tcW w:w="3929" w:type="dxa"/>
            <w:tcBorders>
              <w:top w:val="nil"/>
              <w:left w:val="nil"/>
              <w:bottom w:val="single" w:sz="4" w:space="0" w:color="auto"/>
              <w:right w:val="single" w:sz="4" w:space="0" w:color="auto"/>
            </w:tcBorders>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0,20 € / ΤΜ (ετησίως)</w:t>
            </w:r>
          </w:p>
        </w:tc>
      </w:tr>
      <w:tr w:rsidR="00CC3528" w:rsidTr="009A15D5">
        <w:trPr>
          <w:trHeight w:val="392"/>
        </w:trPr>
        <w:tc>
          <w:tcPr>
            <w:tcW w:w="3563" w:type="dxa"/>
            <w:tcBorders>
              <w:top w:val="nil"/>
              <w:left w:val="single" w:sz="4" w:space="0" w:color="auto"/>
              <w:bottom w:val="single" w:sz="4" w:space="0" w:color="auto"/>
              <w:right w:val="single" w:sz="4" w:space="0" w:color="auto"/>
            </w:tcBorders>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Μη Στεγασμένοι Χώροι</w:t>
            </w:r>
          </w:p>
        </w:tc>
        <w:tc>
          <w:tcPr>
            <w:tcW w:w="3929" w:type="dxa"/>
            <w:tcBorders>
              <w:top w:val="nil"/>
              <w:left w:val="nil"/>
              <w:bottom w:val="single" w:sz="4" w:space="0" w:color="auto"/>
              <w:right w:val="single" w:sz="4" w:space="0" w:color="auto"/>
            </w:tcBorders>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0,10 € / ΤΜ (ετησίως)</w:t>
            </w:r>
          </w:p>
        </w:tc>
      </w:tr>
    </w:tbl>
    <w:p w:rsidR="005F2D73" w:rsidRPr="007C590E" w:rsidRDefault="005F2D73"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lang w:eastAsia="el-GR"/>
        </w:rPr>
      </w:pPr>
    </w:p>
    <w:p w:rsidR="005F2D73" w:rsidRPr="007C590E" w:rsidRDefault="005F2D73"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lang w:eastAsia="el-GR"/>
        </w:rPr>
      </w:pPr>
    </w:p>
    <w:p w:rsidR="005F2D73" w:rsidRPr="007C590E" w:rsidRDefault="005F2D73"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p>
    <w:p w:rsidR="005F2D73" w:rsidRPr="007C590E" w:rsidRDefault="005F2D73"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sidRPr="007C590E">
        <w:rPr>
          <w:rFonts w:asciiTheme="minorHAnsi" w:hAnsiTheme="minorHAnsi" w:cstheme="minorHAnsi"/>
          <w:sz w:val="24"/>
          <w:szCs w:val="24"/>
        </w:rPr>
        <w:t xml:space="preserve">                          </w:t>
      </w:r>
    </w:p>
    <w:p w:rsidR="0087020E" w:rsidRPr="007C590E" w:rsidRDefault="007C59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87020E" w:rsidRPr="007C590E">
        <w:rPr>
          <w:rFonts w:asciiTheme="minorHAnsi" w:hAnsiTheme="minorHAnsi" w:cstheme="minorHAnsi"/>
          <w:sz w:val="24"/>
          <w:szCs w:val="24"/>
        </w:rPr>
        <w:t xml:space="preserve">Σύμφωνα με τη γνωμοδότηση 72/1981 της Ολομέλειας του ΝΣΚ την οποία αποδέχθηκε ο Υπουργός Εσωτερικών (Εγκύκλιος Υπ. Εσωτερικών 15607/26-3-1981), έγιναν δεκτά τα εξής : </w:t>
      </w:r>
    </w:p>
    <w:p w:rsidR="0087020E" w:rsidRPr="007C590E" w:rsidRDefault="008702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sidRPr="007C590E">
        <w:rPr>
          <w:rFonts w:asciiTheme="minorHAnsi" w:hAnsiTheme="minorHAnsi" w:cstheme="minorHAnsi"/>
          <w:sz w:val="24"/>
          <w:szCs w:val="24"/>
        </w:rPr>
        <w:t>Α) Το συμβούλιο δεν μπορεί να προβεί σε προοδευτική κλιμάκωση του συντελεστή, ανάλογα με την έκταση της επιφάνειας κάθε φορολογούμενου ακινήτου.</w:t>
      </w:r>
    </w:p>
    <w:p w:rsidR="0087020E" w:rsidRPr="007C590E" w:rsidRDefault="008702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sidRPr="007C590E">
        <w:rPr>
          <w:rFonts w:asciiTheme="minorHAnsi" w:hAnsiTheme="minorHAnsi" w:cstheme="minorHAnsi"/>
          <w:sz w:val="24"/>
          <w:szCs w:val="24"/>
        </w:rPr>
        <w:t>Β) Δεν είναι δυνατό να καθοριστεί διαφορετικός συντελεστής κατά κατηγορίες καταναλωτών ηλεκτρικού ρεύματος. Να ορισθεί δηλαδή ένας συντελεστής για τις οικίες, διαφορετικός συντελεστής για καταστήματα κ.λπ.</w:t>
      </w:r>
    </w:p>
    <w:p w:rsidR="0087020E" w:rsidRPr="007C590E" w:rsidRDefault="008702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sidRPr="007C590E">
        <w:rPr>
          <w:rFonts w:asciiTheme="minorHAnsi" w:hAnsiTheme="minorHAnsi" w:cstheme="minorHAnsi"/>
          <w:sz w:val="24"/>
          <w:szCs w:val="24"/>
        </w:rPr>
        <w:t>Γ) Δεν μπορεί να καθοριστεί διαφορετικός συντελεστής κατά περιοχές και ζώνες της διοικητικής περιφέρειας του Δήμου, ούτε είναι δυνατή η επιβολή του φόρου μόνο για στεγασμένους ή μόνο για μη στεγασμένους (εξαίρεση ενός εκ των δύο).</w:t>
      </w:r>
    </w:p>
    <w:p w:rsidR="0087020E" w:rsidRPr="007C590E" w:rsidRDefault="007C590E"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87020E" w:rsidRPr="007C590E">
        <w:rPr>
          <w:rFonts w:asciiTheme="minorHAnsi" w:hAnsiTheme="minorHAnsi" w:cstheme="minorHAnsi"/>
          <w:sz w:val="24"/>
          <w:szCs w:val="24"/>
        </w:rPr>
        <w:t>Επιπλέον, η απόφαση του Δημοτικού Συμβουλίου για αύξηση του φόρου ηλεκτροδοτούμενων χώρων, σύμφωνα με τη σχετική εξουσιοδοτική διάταξη είναι νόμιμη, και ως κανονιστική απόφαση δεν χρήζει αιτιολογίας. Για τη νόμιμη υπόστασή της αρκεί η δημοσίευση ολοκλήρου του κειμένου στο δημοτικό κατάστημα, χωρίς να είναι απαραίτητη η δημοσίευση στον τοπικό τύπο. Η τασσόμενη προθεσμία επιβολής ή αναπροσαρμογής του φόρου από το άρθρο 10 παρ. 2 του Ν.1080 / 80 είναι ενδεικτική και η υπέρβασή της για εύλογο χρονικό δεν επάγεται ακυρότητα της απόφασης (</w:t>
      </w:r>
      <w:proofErr w:type="spellStart"/>
      <w:r w:rsidR="0087020E" w:rsidRPr="007C590E">
        <w:rPr>
          <w:rFonts w:asciiTheme="minorHAnsi" w:hAnsiTheme="minorHAnsi" w:cstheme="minorHAnsi"/>
          <w:sz w:val="24"/>
          <w:szCs w:val="24"/>
        </w:rPr>
        <w:t>ΣτΕ</w:t>
      </w:r>
      <w:proofErr w:type="spellEnd"/>
      <w:r w:rsidR="0087020E" w:rsidRPr="007C590E">
        <w:rPr>
          <w:rFonts w:asciiTheme="minorHAnsi" w:hAnsiTheme="minorHAnsi" w:cstheme="minorHAnsi"/>
          <w:sz w:val="24"/>
          <w:szCs w:val="24"/>
        </w:rPr>
        <w:t xml:space="preserve"> 3282/2001).</w:t>
      </w:r>
    </w:p>
    <w:p w:rsidR="0017094B" w:rsidRPr="007C590E" w:rsidRDefault="007C590E" w:rsidP="007C590E">
      <w:pPr>
        <w:autoSpaceDE w:val="0"/>
        <w:autoSpaceDN w:val="0"/>
        <w:adjustRightInd w:val="0"/>
        <w:spacing w:after="120" w:line="360" w:lineRule="auto"/>
        <w:ind w:left="-567" w:right="566"/>
        <w:jc w:val="both"/>
        <w:rPr>
          <w:rFonts w:asciiTheme="minorHAnsi" w:hAnsiTheme="minorHAnsi" w:cstheme="minorHAnsi"/>
        </w:rPr>
      </w:pPr>
      <w:r>
        <w:rPr>
          <w:rFonts w:asciiTheme="minorHAnsi" w:hAnsiTheme="minorHAnsi" w:cstheme="minorHAnsi"/>
        </w:rPr>
        <w:t xml:space="preserve">   </w:t>
      </w:r>
      <w:r w:rsidR="0017094B" w:rsidRPr="007C590E">
        <w:rPr>
          <w:rFonts w:asciiTheme="minorHAnsi" w:hAnsiTheme="minorHAnsi" w:cstheme="minorHAnsi"/>
        </w:rPr>
        <w:t>Σύμφωνα με τις διατάξεις της παραγράφου 6β’ του άρθρου 113 του Ν. 1892/90 (ΦΕΚ 101/Α), «</w:t>
      </w:r>
      <w:r w:rsidR="0017094B" w:rsidRPr="007C590E">
        <w:rPr>
          <w:rFonts w:asciiTheme="minorHAnsi" w:hAnsiTheme="minorHAnsi" w:cstheme="minorHAnsi"/>
          <w:i/>
          <w:iCs/>
        </w:rPr>
        <w:t xml:space="preserve">ο φόρος των ηλεκτροδοτούμενων χώρων, όπως διαμορφώνεται εκάστοτε, μπορεί να προσαυξάνεται με απόφαση του δημοτικού ή κοινοτικού συμβουλίου περαιτέρω </w:t>
      </w:r>
      <w:r w:rsidR="0017094B" w:rsidRPr="007C590E">
        <w:rPr>
          <w:rFonts w:asciiTheme="minorHAnsi" w:hAnsiTheme="minorHAnsi" w:cstheme="minorHAnsi"/>
          <w:i/>
          <w:iCs/>
          <w:lang w:eastAsia="en-US"/>
        </w:rPr>
        <w:t>του 20% (άρθρου 25 παρ. 13 Ν.1828/89)</w:t>
      </w:r>
      <w:r w:rsidR="0017094B" w:rsidRPr="007C590E">
        <w:rPr>
          <w:rFonts w:asciiTheme="minorHAnsi" w:hAnsiTheme="minorHAnsi" w:cstheme="minorHAnsi"/>
        </w:rPr>
        <w:t xml:space="preserve"> </w:t>
      </w:r>
      <w:r w:rsidR="0017094B" w:rsidRPr="007C590E">
        <w:rPr>
          <w:rFonts w:asciiTheme="minorHAnsi" w:hAnsiTheme="minorHAnsi" w:cstheme="minorHAnsi"/>
          <w:i/>
          <w:iCs/>
        </w:rPr>
        <w:t>μέχρι 25%, προκειμένου το πρόσθετο αυτό ποσό να διατίθεται αποκλειστικά για ενίσχυση των κονδυλίων λειτουργικών δαπανών και συντήρησης των σχολείων».</w:t>
      </w:r>
      <w:r w:rsidR="0017094B" w:rsidRPr="007C590E">
        <w:rPr>
          <w:rFonts w:asciiTheme="minorHAnsi" w:hAnsiTheme="minorHAnsi" w:cstheme="minorHAnsi"/>
        </w:rPr>
        <w:t xml:space="preserve"> </w:t>
      </w:r>
    </w:p>
    <w:p w:rsidR="0017094B" w:rsidRPr="007C590E" w:rsidRDefault="007C590E" w:rsidP="007C590E">
      <w:pPr>
        <w:autoSpaceDE w:val="0"/>
        <w:autoSpaceDN w:val="0"/>
        <w:adjustRightInd w:val="0"/>
        <w:spacing w:after="120" w:line="360" w:lineRule="auto"/>
        <w:ind w:left="-567" w:right="566"/>
        <w:jc w:val="both"/>
        <w:rPr>
          <w:rFonts w:asciiTheme="minorHAnsi" w:hAnsiTheme="minorHAnsi" w:cstheme="minorHAnsi"/>
        </w:rPr>
      </w:pPr>
      <w:r>
        <w:rPr>
          <w:rFonts w:asciiTheme="minorHAnsi" w:hAnsiTheme="minorHAnsi" w:cstheme="minorHAnsi"/>
        </w:rPr>
        <w:lastRenderedPageBreak/>
        <w:t xml:space="preserve">   </w:t>
      </w:r>
      <w:r w:rsidR="0017094B" w:rsidRPr="007C590E">
        <w:rPr>
          <w:rFonts w:asciiTheme="minorHAnsi" w:hAnsiTheme="minorHAnsi" w:cstheme="minorHAnsi"/>
        </w:rPr>
        <w:t>Στην περίπτωση αυτή το πρόσθετο αυτό ποσοστό έχει ανταποδοτικό χαρακτήρα, σε αντίθεση με τη γενική θεώρηση του φόρου ηλεκτροδοτούμενων χώρων που δεν είναι ανταποδοτικού χαρακτήρα και από τα έσοδα αυτού μπορεί να πληρώνεται οποιαδήποτε δαπάνη.</w:t>
      </w:r>
    </w:p>
    <w:p w:rsidR="0017094B" w:rsidRPr="007C590E" w:rsidRDefault="0017094B" w:rsidP="007C590E">
      <w:pPr>
        <w:pStyle w:val="Bodytext30"/>
        <w:tabs>
          <w:tab w:val="left" w:pos="8647"/>
        </w:tabs>
        <w:spacing w:before="120" w:line="276" w:lineRule="auto"/>
        <w:ind w:left="-567" w:right="566" w:firstLine="0"/>
        <w:jc w:val="both"/>
        <w:rPr>
          <w:rFonts w:asciiTheme="minorHAnsi" w:hAnsiTheme="minorHAnsi" w:cstheme="minorHAnsi"/>
          <w:bCs/>
          <w:iCs/>
          <w:sz w:val="24"/>
          <w:szCs w:val="24"/>
          <w:u w:val="single"/>
          <w:shd w:val="clear" w:color="auto" w:fill="FFFFFF"/>
          <w:lang w:eastAsia="el-GR"/>
        </w:rPr>
      </w:pPr>
      <w:r w:rsidRPr="007C590E">
        <w:rPr>
          <w:rStyle w:val="Bodytext311pt"/>
          <w:rFonts w:asciiTheme="minorHAnsi" w:hAnsiTheme="minorHAnsi" w:cstheme="minorHAnsi"/>
          <w:b w:val="0"/>
          <w:sz w:val="24"/>
          <w:szCs w:val="24"/>
          <w:lang w:eastAsia="el-GR"/>
        </w:rPr>
        <w:t>Από την ανωτέρω διάταξη συνάδεται ρητά ότι δυνητικά και όχι υποχρεωτικά, το δημοτικό συμβούλιο μπορεί να προβεί σε προσαύξηση του φόρου μέχρι 25% προκειμένου το πρόσθετο αυτό ποσό που θα εισπραχθεί να διατεθεί αποκλειστικά και μόνο για τις λειτουργικές και επενδυτικές ανάγκες των σχολείων του Δήμου μας.</w:t>
      </w:r>
    </w:p>
    <w:p w:rsidR="005F2D73" w:rsidRPr="007C590E" w:rsidRDefault="005F2D73"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rPr>
      </w:pPr>
      <w:r w:rsidRPr="007C590E">
        <w:rPr>
          <w:rFonts w:asciiTheme="minorHAnsi" w:hAnsiTheme="minorHAnsi" w:cstheme="minorHAnsi"/>
          <w:sz w:val="24"/>
          <w:szCs w:val="24"/>
        </w:rPr>
        <w:t xml:space="preserve">    Σύμφωνα με τα ανωτέρω και λαμβάνοντας υπόψη τα στοιχεία της παρούσας εισήγησης παρακαλούμε να εισηγηθείτε προς το Δημοτικό Συμβούλιο για την λήψη απόφασης σχετικά με τον καθορισμό του </w:t>
      </w:r>
      <w:bookmarkStart w:id="3" w:name="_GoBack"/>
      <w:bookmarkEnd w:id="3"/>
      <w:r w:rsidRPr="007C590E">
        <w:rPr>
          <w:rFonts w:asciiTheme="minorHAnsi" w:hAnsiTheme="minorHAnsi" w:cstheme="minorHAnsi"/>
          <w:sz w:val="24"/>
          <w:szCs w:val="24"/>
        </w:rPr>
        <w:t xml:space="preserve">συντελεστή του φόρου ηλεκτροδοτούμενων χώρων (Φ.Η.Χ.) που θα ισχύει από την </w:t>
      </w:r>
      <w:r w:rsidR="00462465" w:rsidRPr="007C590E">
        <w:rPr>
          <w:rFonts w:asciiTheme="minorHAnsi" w:hAnsiTheme="minorHAnsi" w:cstheme="minorHAnsi"/>
          <w:sz w:val="24"/>
          <w:szCs w:val="24"/>
        </w:rPr>
        <w:t>01-01-202</w:t>
      </w:r>
      <w:r w:rsidR="00E12D72" w:rsidRPr="007C590E">
        <w:rPr>
          <w:rFonts w:asciiTheme="minorHAnsi" w:hAnsiTheme="minorHAnsi" w:cstheme="minorHAnsi"/>
          <w:sz w:val="24"/>
          <w:szCs w:val="24"/>
        </w:rPr>
        <w:t>1</w:t>
      </w:r>
      <w:r w:rsidRPr="007C590E">
        <w:rPr>
          <w:rFonts w:asciiTheme="minorHAnsi" w:hAnsiTheme="minorHAnsi" w:cstheme="minorHAnsi"/>
          <w:sz w:val="24"/>
          <w:szCs w:val="24"/>
        </w:rPr>
        <w:t xml:space="preserve"> ως εξής:</w:t>
      </w:r>
    </w:p>
    <w:p w:rsidR="005F2D73" w:rsidRPr="007C590E" w:rsidRDefault="005F2D73" w:rsidP="007C590E">
      <w:pPr>
        <w:pStyle w:val="Bodytext40"/>
        <w:shd w:val="clear" w:color="auto" w:fill="auto"/>
        <w:tabs>
          <w:tab w:val="left" w:leader="dot" w:pos="2362"/>
        </w:tabs>
        <w:spacing w:before="0" w:after="0" w:line="360" w:lineRule="auto"/>
        <w:ind w:left="-567" w:right="566" w:firstLine="0"/>
        <w:jc w:val="both"/>
        <w:rPr>
          <w:rFonts w:asciiTheme="minorHAnsi" w:hAnsiTheme="minorHAnsi" w:cstheme="minorHAnsi"/>
          <w:sz w:val="24"/>
          <w:szCs w:val="24"/>
          <w:highlight w:val="yellow"/>
        </w:rPr>
      </w:pPr>
    </w:p>
    <w:tbl>
      <w:tblPr>
        <w:tblpPr w:leftFromText="180" w:rightFromText="180" w:vertAnchor="text" w:horzAnchor="page" w:tblpX="1813" w:tblpY="13"/>
        <w:tblW w:w="7492" w:type="dxa"/>
        <w:tblLook w:val="04A0"/>
      </w:tblPr>
      <w:tblGrid>
        <w:gridCol w:w="3563"/>
        <w:gridCol w:w="3929"/>
      </w:tblGrid>
      <w:tr w:rsidR="00CC3528" w:rsidTr="009A15D5">
        <w:trPr>
          <w:trHeight w:val="562"/>
        </w:trPr>
        <w:tc>
          <w:tcPr>
            <w:tcW w:w="3563" w:type="dxa"/>
            <w:tcBorders>
              <w:top w:val="single" w:sz="4" w:space="0" w:color="auto"/>
              <w:left w:val="single" w:sz="4" w:space="0" w:color="auto"/>
              <w:bottom w:val="single" w:sz="4" w:space="0" w:color="auto"/>
              <w:right w:val="single" w:sz="4" w:space="0" w:color="auto"/>
            </w:tcBorders>
            <w:shd w:val="clear" w:color="auto" w:fill="EAF1DD"/>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ΚΑΤΗΓΟΡΙΕΣ</w:t>
            </w:r>
          </w:p>
        </w:tc>
        <w:tc>
          <w:tcPr>
            <w:tcW w:w="3929" w:type="dxa"/>
            <w:tcBorders>
              <w:top w:val="single" w:sz="4" w:space="0" w:color="auto"/>
              <w:left w:val="nil"/>
              <w:bottom w:val="single" w:sz="4" w:space="0" w:color="auto"/>
              <w:right w:val="single" w:sz="4" w:space="0" w:color="auto"/>
            </w:tcBorders>
            <w:shd w:val="clear" w:color="auto" w:fill="EAF1DD"/>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ΣΥΝΤΕΛΕΣΤΗΣ ΤΕΛΟΥΣ</w:t>
            </w:r>
          </w:p>
        </w:tc>
      </w:tr>
      <w:tr w:rsidR="00CC3528" w:rsidTr="009A15D5">
        <w:trPr>
          <w:trHeight w:val="392"/>
        </w:trPr>
        <w:tc>
          <w:tcPr>
            <w:tcW w:w="3563" w:type="dxa"/>
            <w:tcBorders>
              <w:top w:val="nil"/>
              <w:left w:val="single" w:sz="4" w:space="0" w:color="auto"/>
              <w:bottom w:val="single" w:sz="4" w:space="0" w:color="auto"/>
              <w:right w:val="single" w:sz="4" w:space="0" w:color="auto"/>
            </w:tcBorders>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Στεγασμένοι Χώροι</w:t>
            </w:r>
          </w:p>
        </w:tc>
        <w:tc>
          <w:tcPr>
            <w:tcW w:w="3929" w:type="dxa"/>
            <w:tcBorders>
              <w:top w:val="nil"/>
              <w:left w:val="nil"/>
              <w:bottom w:val="single" w:sz="4" w:space="0" w:color="auto"/>
              <w:right w:val="single" w:sz="4" w:space="0" w:color="auto"/>
            </w:tcBorders>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0,20 € / ΤΜ (ετησίως)</w:t>
            </w:r>
          </w:p>
        </w:tc>
      </w:tr>
      <w:tr w:rsidR="00CC3528" w:rsidTr="009A15D5">
        <w:trPr>
          <w:trHeight w:val="392"/>
        </w:trPr>
        <w:tc>
          <w:tcPr>
            <w:tcW w:w="3563" w:type="dxa"/>
            <w:tcBorders>
              <w:top w:val="nil"/>
              <w:left w:val="single" w:sz="4" w:space="0" w:color="auto"/>
              <w:bottom w:val="single" w:sz="4" w:space="0" w:color="auto"/>
              <w:right w:val="single" w:sz="4" w:space="0" w:color="auto"/>
            </w:tcBorders>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Μη Στεγασμένοι Χώροι</w:t>
            </w:r>
          </w:p>
        </w:tc>
        <w:tc>
          <w:tcPr>
            <w:tcW w:w="3929" w:type="dxa"/>
            <w:tcBorders>
              <w:top w:val="nil"/>
              <w:left w:val="nil"/>
              <w:bottom w:val="single" w:sz="4" w:space="0" w:color="auto"/>
              <w:right w:val="single" w:sz="4" w:space="0" w:color="auto"/>
            </w:tcBorders>
            <w:noWrap/>
            <w:vAlign w:val="center"/>
          </w:tcPr>
          <w:p w:rsidR="00CC3528" w:rsidRDefault="00CC3528" w:rsidP="009A15D5">
            <w:pPr>
              <w:suppressAutoHyphens/>
              <w:snapToGrid w:val="0"/>
              <w:jc w:val="center"/>
              <w:rPr>
                <w:rFonts w:ascii="Tahoma" w:hAnsi="Tahoma" w:cs="Tahoma"/>
                <w:sz w:val="18"/>
                <w:szCs w:val="18"/>
              </w:rPr>
            </w:pPr>
            <w:r>
              <w:rPr>
                <w:rFonts w:ascii="Tahoma" w:hAnsi="Tahoma" w:cs="Tahoma"/>
                <w:sz w:val="18"/>
                <w:szCs w:val="18"/>
              </w:rPr>
              <w:t>0,10 € / ΤΜ (ετησίως)</w:t>
            </w:r>
          </w:p>
        </w:tc>
      </w:tr>
    </w:tbl>
    <w:p w:rsidR="005F2D73" w:rsidRPr="007C590E" w:rsidRDefault="005F2D73" w:rsidP="007C590E">
      <w:pPr>
        <w:spacing w:line="360" w:lineRule="auto"/>
        <w:ind w:left="-567" w:right="566"/>
        <w:jc w:val="both"/>
        <w:rPr>
          <w:rFonts w:asciiTheme="minorHAnsi" w:hAnsiTheme="minorHAnsi" w:cstheme="minorHAnsi"/>
        </w:rPr>
      </w:pPr>
    </w:p>
    <w:p w:rsidR="005F2D73" w:rsidRPr="007C590E" w:rsidRDefault="005F2D73" w:rsidP="007C590E">
      <w:pPr>
        <w:spacing w:line="360" w:lineRule="auto"/>
        <w:ind w:left="-567" w:right="566"/>
        <w:jc w:val="both"/>
        <w:rPr>
          <w:rFonts w:asciiTheme="minorHAnsi" w:hAnsiTheme="minorHAnsi" w:cstheme="minorHAnsi"/>
        </w:rPr>
      </w:pPr>
    </w:p>
    <w:p w:rsidR="005F2D73" w:rsidRPr="007C590E" w:rsidRDefault="005F2D73" w:rsidP="007C590E">
      <w:pPr>
        <w:spacing w:line="360" w:lineRule="auto"/>
        <w:ind w:left="-567" w:right="566"/>
        <w:jc w:val="both"/>
        <w:rPr>
          <w:rFonts w:asciiTheme="minorHAnsi" w:hAnsiTheme="minorHAnsi" w:cstheme="minorHAnsi"/>
        </w:rPr>
      </w:pPr>
    </w:p>
    <w:p w:rsidR="005F2D73" w:rsidRPr="007C590E" w:rsidRDefault="005F2D73" w:rsidP="007C590E">
      <w:pPr>
        <w:spacing w:line="360" w:lineRule="auto"/>
        <w:ind w:left="-567" w:right="566"/>
        <w:jc w:val="both"/>
        <w:rPr>
          <w:rFonts w:asciiTheme="minorHAnsi" w:hAnsiTheme="minorHAnsi" w:cstheme="minorHAnsi"/>
        </w:rPr>
      </w:pPr>
    </w:p>
    <w:p w:rsidR="005F2D73" w:rsidRPr="007C590E" w:rsidRDefault="005F2D73" w:rsidP="007C590E">
      <w:pPr>
        <w:pStyle w:val="Bodytext130"/>
        <w:shd w:val="clear" w:color="auto" w:fill="auto"/>
        <w:spacing w:before="0" w:line="230" w:lineRule="exact"/>
        <w:ind w:left="-567" w:right="566"/>
        <w:jc w:val="both"/>
        <w:rPr>
          <w:rFonts w:asciiTheme="minorHAnsi" w:hAnsiTheme="minorHAnsi" w:cstheme="minorHAnsi"/>
          <w:sz w:val="24"/>
          <w:szCs w:val="24"/>
          <w:lang w:val="en-US" w:eastAsia="el-GR"/>
        </w:rPr>
      </w:pPr>
    </w:p>
    <w:p w:rsidR="0017094B" w:rsidRPr="007C590E" w:rsidRDefault="0017094B" w:rsidP="007C590E">
      <w:pPr>
        <w:pStyle w:val="Bodytext130"/>
        <w:shd w:val="clear" w:color="auto" w:fill="auto"/>
        <w:spacing w:before="0" w:line="230" w:lineRule="exact"/>
        <w:ind w:left="-567" w:right="566"/>
        <w:jc w:val="both"/>
        <w:rPr>
          <w:rFonts w:asciiTheme="minorHAnsi" w:hAnsiTheme="minorHAnsi" w:cstheme="minorHAnsi"/>
          <w:sz w:val="24"/>
          <w:szCs w:val="24"/>
          <w:lang w:eastAsia="el-GR"/>
        </w:rPr>
      </w:pPr>
    </w:p>
    <w:p w:rsidR="005C6167" w:rsidRPr="005C6167" w:rsidRDefault="005C6167" w:rsidP="005C6167">
      <w:pPr>
        <w:tabs>
          <w:tab w:val="left" w:pos="-142"/>
          <w:tab w:val="left" w:pos="6179"/>
        </w:tabs>
        <w:ind w:left="-567"/>
        <w:jc w:val="both"/>
        <w:rPr>
          <w:rFonts w:asciiTheme="minorHAnsi" w:hAnsiTheme="minorHAnsi" w:cstheme="minorHAnsi"/>
        </w:rPr>
      </w:pPr>
      <w:r w:rsidRPr="005C6167">
        <w:rPr>
          <w:rFonts w:asciiTheme="minorHAnsi" w:hAnsiTheme="minorHAnsi" w:cstheme="minorHAnsi"/>
        </w:rPr>
        <w:t>Η ΠΡΟΪΣΤΑΜΕΝΗ ΤΜΗΜΑΤΟΣ        Η Δ/ΝΤΡΙΑ ΟΙΚΟΝΟΜΙΚΩΝ               Ο ΑΝΤΙΔΗΜΑΡΧΟΣ ΟΙΚΟΝΟΜΙΚΩΝ</w:t>
      </w:r>
    </w:p>
    <w:p w:rsidR="005C6167" w:rsidRDefault="005C6167" w:rsidP="005C6167">
      <w:pPr>
        <w:tabs>
          <w:tab w:val="left" w:pos="-142"/>
          <w:tab w:val="left" w:pos="3705"/>
        </w:tabs>
        <w:ind w:left="-567"/>
        <w:jc w:val="both"/>
        <w:rPr>
          <w:rFonts w:asciiTheme="minorHAnsi" w:hAnsiTheme="minorHAnsi" w:cstheme="minorHAnsi"/>
        </w:rPr>
      </w:pPr>
      <w:r w:rsidRPr="005C6167">
        <w:rPr>
          <w:rFonts w:asciiTheme="minorHAnsi" w:hAnsiTheme="minorHAnsi" w:cstheme="minorHAnsi"/>
        </w:rPr>
        <w:t xml:space="preserve">              ΕΣΟΔΩΝ</w:t>
      </w:r>
      <w:r>
        <w:rPr>
          <w:rFonts w:asciiTheme="minorHAnsi" w:hAnsiTheme="minorHAnsi" w:cstheme="minorHAnsi"/>
        </w:rPr>
        <w:t xml:space="preserve">                                             ΥΠΗΡΕΣΙΩΝ</w:t>
      </w:r>
    </w:p>
    <w:p w:rsidR="005C6167" w:rsidRDefault="005C6167" w:rsidP="005C6167">
      <w:pPr>
        <w:tabs>
          <w:tab w:val="left" w:pos="-142"/>
          <w:tab w:val="left" w:pos="2610"/>
        </w:tabs>
        <w:ind w:left="-567"/>
        <w:jc w:val="both"/>
        <w:rPr>
          <w:rFonts w:asciiTheme="minorHAnsi" w:hAnsiTheme="minorHAnsi" w:cstheme="minorHAnsi"/>
        </w:rPr>
      </w:pPr>
      <w:r w:rsidRPr="005C6167">
        <w:rPr>
          <w:rFonts w:asciiTheme="minorHAnsi" w:hAnsiTheme="minorHAnsi" w:cstheme="minorHAnsi"/>
        </w:rPr>
        <w:tab/>
      </w:r>
    </w:p>
    <w:p w:rsidR="005C6167" w:rsidRPr="005C6167" w:rsidRDefault="005C6167" w:rsidP="005C6167">
      <w:pPr>
        <w:tabs>
          <w:tab w:val="left" w:pos="-142"/>
          <w:tab w:val="left" w:pos="2610"/>
        </w:tabs>
        <w:ind w:left="-567"/>
        <w:jc w:val="both"/>
        <w:rPr>
          <w:rFonts w:asciiTheme="minorHAnsi" w:hAnsiTheme="minorHAnsi" w:cstheme="minorHAnsi"/>
        </w:rPr>
      </w:pPr>
    </w:p>
    <w:p w:rsidR="005C6167" w:rsidRPr="005C6167" w:rsidRDefault="005C6167" w:rsidP="005C6167">
      <w:pPr>
        <w:tabs>
          <w:tab w:val="left" w:pos="-426"/>
          <w:tab w:val="left" w:pos="3684"/>
        </w:tabs>
        <w:ind w:left="-426"/>
        <w:jc w:val="both"/>
        <w:rPr>
          <w:rFonts w:asciiTheme="minorHAnsi" w:hAnsiTheme="minorHAnsi" w:cstheme="minorHAnsi"/>
        </w:rPr>
      </w:pPr>
      <w:r w:rsidRPr="005C6167">
        <w:rPr>
          <w:rFonts w:asciiTheme="minorHAnsi" w:hAnsiTheme="minorHAnsi" w:cstheme="minorHAnsi"/>
        </w:rPr>
        <w:t xml:space="preserve">     </w:t>
      </w:r>
      <w:r w:rsidR="004A4340">
        <w:rPr>
          <w:rFonts w:asciiTheme="minorHAnsi" w:hAnsiTheme="minorHAnsi" w:cstheme="minorHAnsi"/>
        </w:rPr>
        <w:t xml:space="preserve"> </w:t>
      </w:r>
      <w:r w:rsidRPr="005C6167">
        <w:rPr>
          <w:rFonts w:asciiTheme="minorHAnsi" w:hAnsiTheme="minorHAnsi" w:cstheme="minorHAnsi"/>
        </w:rPr>
        <w:t>ΜΑΡΙΑ ΣΤΑΡΙΔΑ                          ΔΕΣΠΟΙΝΑ ΧΑΛΚΙΟΠΟΥΛΟΥ</w:t>
      </w:r>
      <w:r w:rsidRPr="005C6167">
        <w:rPr>
          <w:rFonts w:asciiTheme="minorHAnsi" w:hAnsiTheme="minorHAnsi" w:cstheme="minorHAnsi"/>
        </w:rPr>
        <w:tab/>
        <w:t xml:space="preserve">    </w:t>
      </w:r>
      <w:r>
        <w:rPr>
          <w:rFonts w:asciiTheme="minorHAnsi" w:hAnsiTheme="minorHAnsi" w:cstheme="minorHAnsi"/>
        </w:rPr>
        <w:t xml:space="preserve">            </w:t>
      </w:r>
      <w:r w:rsidRPr="005C6167">
        <w:rPr>
          <w:rFonts w:asciiTheme="minorHAnsi" w:hAnsiTheme="minorHAnsi" w:cstheme="minorHAnsi"/>
        </w:rPr>
        <w:t xml:space="preserve">  </w:t>
      </w:r>
      <w:r w:rsidR="00166939">
        <w:rPr>
          <w:rFonts w:asciiTheme="minorHAnsi" w:hAnsiTheme="minorHAnsi" w:cstheme="minorHAnsi"/>
        </w:rPr>
        <w:t xml:space="preserve"> </w:t>
      </w:r>
      <w:r w:rsidRPr="005C6167">
        <w:rPr>
          <w:rFonts w:asciiTheme="minorHAnsi" w:hAnsiTheme="minorHAnsi" w:cstheme="minorHAnsi"/>
        </w:rPr>
        <w:t xml:space="preserve">   ΒΑΣΙΛΗΣ ΓΡΟΥΜΠΑΣ</w:t>
      </w:r>
    </w:p>
    <w:p w:rsidR="005C6167" w:rsidRPr="005C6167" w:rsidRDefault="005C6167" w:rsidP="005C6167">
      <w:pPr>
        <w:rPr>
          <w:rFonts w:asciiTheme="minorHAnsi" w:hAnsiTheme="minorHAnsi" w:cstheme="minorHAnsi"/>
        </w:rPr>
      </w:pPr>
    </w:p>
    <w:p w:rsidR="005F2D73" w:rsidRPr="005C6167" w:rsidRDefault="005F2D73" w:rsidP="007C590E">
      <w:pPr>
        <w:tabs>
          <w:tab w:val="left" w:pos="6405"/>
        </w:tabs>
        <w:ind w:left="-567" w:right="566"/>
        <w:jc w:val="both"/>
        <w:rPr>
          <w:rFonts w:asciiTheme="minorHAnsi" w:hAnsiTheme="minorHAnsi" w:cstheme="minorHAnsi"/>
        </w:rPr>
      </w:pPr>
    </w:p>
    <w:sectPr w:rsidR="005F2D73" w:rsidRPr="005C6167" w:rsidSect="008F7950">
      <w:pgSz w:w="11906" w:h="16838"/>
      <w:pgMar w:top="794" w:right="1134" w:bottom="1440"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941AB"/>
    <w:multiLevelType w:val="hybridMultilevel"/>
    <w:tmpl w:val="40F6680C"/>
    <w:lvl w:ilvl="0" w:tplc="04080001">
      <w:start w:val="1"/>
      <w:numFmt w:val="bullet"/>
      <w:lvlText w:val=""/>
      <w:lvlJc w:val="left"/>
      <w:pPr>
        <w:ind w:left="578" w:hanging="360"/>
      </w:pPr>
      <w:rPr>
        <w:rFonts w:ascii="Symbol" w:hAnsi="Symbol" w:hint="default"/>
      </w:rPr>
    </w:lvl>
    <w:lvl w:ilvl="1" w:tplc="04080003">
      <w:start w:val="1"/>
      <w:numFmt w:val="bullet"/>
      <w:lvlText w:val="o"/>
      <w:lvlJc w:val="left"/>
      <w:pPr>
        <w:ind w:left="1298" w:hanging="360"/>
      </w:pPr>
      <w:rPr>
        <w:rFonts w:ascii="Courier New" w:hAnsi="Courier New" w:hint="default"/>
      </w:rPr>
    </w:lvl>
    <w:lvl w:ilvl="2" w:tplc="04080005">
      <w:start w:val="1"/>
      <w:numFmt w:val="bullet"/>
      <w:lvlText w:val=""/>
      <w:lvlJc w:val="left"/>
      <w:pPr>
        <w:ind w:left="2018" w:hanging="360"/>
      </w:pPr>
      <w:rPr>
        <w:rFonts w:ascii="Wingdings" w:hAnsi="Wingdings" w:hint="default"/>
      </w:rPr>
    </w:lvl>
    <w:lvl w:ilvl="3" w:tplc="04080001">
      <w:start w:val="1"/>
      <w:numFmt w:val="bullet"/>
      <w:lvlText w:val=""/>
      <w:lvlJc w:val="left"/>
      <w:pPr>
        <w:ind w:left="2738" w:hanging="360"/>
      </w:pPr>
      <w:rPr>
        <w:rFonts w:ascii="Symbol" w:hAnsi="Symbol" w:hint="default"/>
      </w:rPr>
    </w:lvl>
    <w:lvl w:ilvl="4" w:tplc="04080003">
      <w:start w:val="1"/>
      <w:numFmt w:val="bullet"/>
      <w:lvlText w:val="o"/>
      <w:lvlJc w:val="left"/>
      <w:pPr>
        <w:ind w:left="3458" w:hanging="360"/>
      </w:pPr>
      <w:rPr>
        <w:rFonts w:ascii="Courier New" w:hAnsi="Courier New" w:hint="default"/>
      </w:rPr>
    </w:lvl>
    <w:lvl w:ilvl="5" w:tplc="04080005">
      <w:start w:val="1"/>
      <w:numFmt w:val="bullet"/>
      <w:lvlText w:val=""/>
      <w:lvlJc w:val="left"/>
      <w:pPr>
        <w:ind w:left="4178" w:hanging="360"/>
      </w:pPr>
      <w:rPr>
        <w:rFonts w:ascii="Wingdings" w:hAnsi="Wingdings" w:hint="default"/>
      </w:rPr>
    </w:lvl>
    <w:lvl w:ilvl="6" w:tplc="04080001">
      <w:start w:val="1"/>
      <w:numFmt w:val="bullet"/>
      <w:lvlText w:val=""/>
      <w:lvlJc w:val="left"/>
      <w:pPr>
        <w:ind w:left="4898" w:hanging="360"/>
      </w:pPr>
      <w:rPr>
        <w:rFonts w:ascii="Symbol" w:hAnsi="Symbol" w:hint="default"/>
      </w:rPr>
    </w:lvl>
    <w:lvl w:ilvl="7" w:tplc="04080003">
      <w:start w:val="1"/>
      <w:numFmt w:val="bullet"/>
      <w:lvlText w:val="o"/>
      <w:lvlJc w:val="left"/>
      <w:pPr>
        <w:ind w:left="5618" w:hanging="360"/>
      </w:pPr>
      <w:rPr>
        <w:rFonts w:ascii="Courier New" w:hAnsi="Courier New" w:hint="default"/>
      </w:rPr>
    </w:lvl>
    <w:lvl w:ilvl="8" w:tplc="04080005">
      <w:start w:val="1"/>
      <w:numFmt w:val="bullet"/>
      <w:lvlText w:val=""/>
      <w:lvlJc w:val="left"/>
      <w:pPr>
        <w:ind w:left="6338" w:hanging="360"/>
      </w:pPr>
      <w:rPr>
        <w:rFonts w:ascii="Wingdings" w:hAnsi="Wingdings" w:hint="default"/>
      </w:rPr>
    </w:lvl>
  </w:abstractNum>
  <w:abstractNum w:abstractNumId="1">
    <w:nsid w:val="19713087"/>
    <w:multiLevelType w:val="hybridMultilevel"/>
    <w:tmpl w:val="7562CEDC"/>
    <w:lvl w:ilvl="0" w:tplc="A1F6DD5A">
      <w:numFmt w:val="bullet"/>
      <w:lvlText w:val="-"/>
      <w:lvlJc w:val="left"/>
      <w:pPr>
        <w:ind w:left="420" w:hanging="360"/>
      </w:pPr>
      <w:rPr>
        <w:rFonts w:ascii="Arial" w:eastAsia="Times New Roman" w:hAnsi="Arial" w:hint="default"/>
      </w:rPr>
    </w:lvl>
    <w:lvl w:ilvl="1" w:tplc="04080003">
      <w:start w:val="1"/>
      <w:numFmt w:val="bullet"/>
      <w:lvlText w:val="o"/>
      <w:lvlJc w:val="left"/>
      <w:pPr>
        <w:ind w:left="1140" w:hanging="360"/>
      </w:pPr>
      <w:rPr>
        <w:rFonts w:ascii="Courier New" w:hAnsi="Courier New" w:hint="default"/>
      </w:rPr>
    </w:lvl>
    <w:lvl w:ilvl="2" w:tplc="04080005">
      <w:start w:val="1"/>
      <w:numFmt w:val="bullet"/>
      <w:lvlText w:val=""/>
      <w:lvlJc w:val="left"/>
      <w:pPr>
        <w:ind w:left="1860" w:hanging="360"/>
      </w:pPr>
      <w:rPr>
        <w:rFonts w:ascii="Wingdings" w:hAnsi="Wingdings" w:hint="default"/>
      </w:rPr>
    </w:lvl>
    <w:lvl w:ilvl="3" w:tplc="04080001">
      <w:start w:val="1"/>
      <w:numFmt w:val="bullet"/>
      <w:lvlText w:val=""/>
      <w:lvlJc w:val="left"/>
      <w:pPr>
        <w:ind w:left="2580" w:hanging="360"/>
      </w:pPr>
      <w:rPr>
        <w:rFonts w:ascii="Symbol" w:hAnsi="Symbol" w:hint="default"/>
      </w:rPr>
    </w:lvl>
    <w:lvl w:ilvl="4" w:tplc="04080003">
      <w:start w:val="1"/>
      <w:numFmt w:val="bullet"/>
      <w:lvlText w:val="o"/>
      <w:lvlJc w:val="left"/>
      <w:pPr>
        <w:ind w:left="3300" w:hanging="360"/>
      </w:pPr>
      <w:rPr>
        <w:rFonts w:ascii="Courier New" w:hAnsi="Courier New" w:hint="default"/>
      </w:rPr>
    </w:lvl>
    <w:lvl w:ilvl="5" w:tplc="04080005">
      <w:start w:val="1"/>
      <w:numFmt w:val="bullet"/>
      <w:lvlText w:val=""/>
      <w:lvlJc w:val="left"/>
      <w:pPr>
        <w:ind w:left="4020" w:hanging="360"/>
      </w:pPr>
      <w:rPr>
        <w:rFonts w:ascii="Wingdings" w:hAnsi="Wingdings" w:hint="default"/>
      </w:rPr>
    </w:lvl>
    <w:lvl w:ilvl="6" w:tplc="04080001">
      <w:start w:val="1"/>
      <w:numFmt w:val="bullet"/>
      <w:lvlText w:val=""/>
      <w:lvlJc w:val="left"/>
      <w:pPr>
        <w:ind w:left="4740" w:hanging="360"/>
      </w:pPr>
      <w:rPr>
        <w:rFonts w:ascii="Symbol" w:hAnsi="Symbol" w:hint="default"/>
      </w:rPr>
    </w:lvl>
    <w:lvl w:ilvl="7" w:tplc="04080003">
      <w:start w:val="1"/>
      <w:numFmt w:val="bullet"/>
      <w:lvlText w:val="o"/>
      <w:lvlJc w:val="left"/>
      <w:pPr>
        <w:ind w:left="5460" w:hanging="360"/>
      </w:pPr>
      <w:rPr>
        <w:rFonts w:ascii="Courier New" w:hAnsi="Courier New" w:hint="default"/>
      </w:rPr>
    </w:lvl>
    <w:lvl w:ilvl="8" w:tplc="04080005">
      <w:start w:val="1"/>
      <w:numFmt w:val="bullet"/>
      <w:lvlText w:val=""/>
      <w:lvlJc w:val="left"/>
      <w:pPr>
        <w:ind w:left="6180" w:hanging="360"/>
      </w:pPr>
      <w:rPr>
        <w:rFonts w:ascii="Wingdings" w:hAnsi="Wingdings" w:hint="default"/>
      </w:rPr>
    </w:lvl>
  </w:abstractNum>
  <w:abstractNum w:abstractNumId="2">
    <w:nsid w:val="412A2A5D"/>
    <w:multiLevelType w:val="hybridMultilevel"/>
    <w:tmpl w:val="AC4678DC"/>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hint="default"/>
      </w:rPr>
    </w:lvl>
    <w:lvl w:ilvl="8" w:tplc="04080005">
      <w:start w:val="1"/>
      <w:numFmt w:val="bullet"/>
      <w:lvlText w:val=""/>
      <w:lvlJc w:val="left"/>
      <w:pPr>
        <w:ind w:left="6840" w:hanging="360"/>
      </w:pPr>
      <w:rPr>
        <w:rFonts w:ascii="Wingdings" w:hAnsi="Wingdings" w:hint="default"/>
      </w:rPr>
    </w:lvl>
  </w:abstractNum>
  <w:abstractNum w:abstractNumId="3">
    <w:nsid w:val="71005E12"/>
    <w:multiLevelType w:val="hybridMultilevel"/>
    <w:tmpl w:val="1FDE0C54"/>
    <w:lvl w:ilvl="0" w:tplc="C3285A00">
      <w:numFmt w:val="bullet"/>
      <w:lvlText w:val="-"/>
      <w:lvlJc w:val="left"/>
      <w:pPr>
        <w:ind w:left="780" w:hanging="360"/>
      </w:pPr>
      <w:rPr>
        <w:rFonts w:ascii="Arial" w:eastAsia="Times New Roman" w:hAnsi="Arial" w:hint="default"/>
      </w:rPr>
    </w:lvl>
    <w:lvl w:ilvl="1" w:tplc="04080003">
      <w:start w:val="1"/>
      <w:numFmt w:val="bullet"/>
      <w:lvlText w:val="o"/>
      <w:lvlJc w:val="left"/>
      <w:pPr>
        <w:ind w:left="1500" w:hanging="360"/>
      </w:pPr>
      <w:rPr>
        <w:rFonts w:ascii="Courier New" w:hAnsi="Courier New" w:hint="default"/>
      </w:rPr>
    </w:lvl>
    <w:lvl w:ilvl="2" w:tplc="04080005">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hint="default"/>
      </w:rPr>
    </w:lvl>
    <w:lvl w:ilvl="5" w:tplc="04080005">
      <w:start w:val="1"/>
      <w:numFmt w:val="bullet"/>
      <w:lvlText w:val=""/>
      <w:lvlJc w:val="left"/>
      <w:pPr>
        <w:ind w:left="4380" w:hanging="360"/>
      </w:pPr>
      <w:rPr>
        <w:rFonts w:ascii="Wingdings" w:hAnsi="Wingdings" w:hint="default"/>
      </w:rPr>
    </w:lvl>
    <w:lvl w:ilvl="6" w:tplc="04080001">
      <w:start w:val="1"/>
      <w:numFmt w:val="bullet"/>
      <w:lvlText w:val=""/>
      <w:lvlJc w:val="left"/>
      <w:pPr>
        <w:ind w:left="5100" w:hanging="360"/>
      </w:pPr>
      <w:rPr>
        <w:rFonts w:ascii="Symbol" w:hAnsi="Symbol" w:hint="default"/>
      </w:rPr>
    </w:lvl>
    <w:lvl w:ilvl="7" w:tplc="04080003">
      <w:start w:val="1"/>
      <w:numFmt w:val="bullet"/>
      <w:lvlText w:val="o"/>
      <w:lvlJc w:val="left"/>
      <w:pPr>
        <w:ind w:left="5820" w:hanging="360"/>
      </w:pPr>
      <w:rPr>
        <w:rFonts w:ascii="Courier New" w:hAnsi="Courier New" w:hint="default"/>
      </w:rPr>
    </w:lvl>
    <w:lvl w:ilvl="8" w:tplc="04080005">
      <w:start w:val="1"/>
      <w:numFmt w:val="bullet"/>
      <w:lvlText w:val=""/>
      <w:lvlJc w:val="left"/>
      <w:pPr>
        <w:ind w:left="6540" w:hanging="360"/>
      </w:pPr>
      <w:rPr>
        <w:rFonts w:ascii="Wingdings" w:hAnsi="Wingdings" w:hint="default"/>
      </w:rPr>
    </w:lvl>
  </w:abstractNum>
  <w:abstractNum w:abstractNumId="4">
    <w:nsid w:val="7A851CBD"/>
    <w:multiLevelType w:val="hybridMultilevel"/>
    <w:tmpl w:val="83688BB6"/>
    <w:lvl w:ilvl="0" w:tplc="04080001">
      <w:start w:val="1"/>
      <w:numFmt w:val="bullet"/>
      <w:lvlText w:val=""/>
      <w:lvlJc w:val="left"/>
      <w:pPr>
        <w:ind w:left="1146" w:hanging="360"/>
      </w:pPr>
      <w:rPr>
        <w:rFonts w:ascii="Symbol" w:hAnsi="Symbol" w:hint="default"/>
      </w:rPr>
    </w:lvl>
    <w:lvl w:ilvl="1" w:tplc="04080003">
      <w:start w:val="1"/>
      <w:numFmt w:val="bullet"/>
      <w:lvlText w:val="o"/>
      <w:lvlJc w:val="left"/>
      <w:pPr>
        <w:ind w:left="1866" w:hanging="360"/>
      </w:pPr>
      <w:rPr>
        <w:rFonts w:ascii="Courier New" w:hAnsi="Courier New" w:hint="default"/>
      </w:rPr>
    </w:lvl>
    <w:lvl w:ilvl="2" w:tplc="04080005">
      <w:start w:val="1"/>
      <w:numFmt w:val="bullet"/>
      <w:lvlText w:val=""/>
      <w:lvlJc w:val="left"/>
      <w:pPr>
        <w:ind w:left="2586" w:hanging="360"/>
      </w:pPr>
      <w:rPr>
        <w:rFonts w:ascii="Wingdings" w:hAnsi="Wingdings" w:hint="default"/>
      </w:rPr>
    </w:lvl>
    <w:lvl w:ilvl="3" w:tplc="04080001">
      <w:start w:val="1"/>
      <w:numFmt w:val="bullet"/>
      <w:lvlText w:val=""/>
      <w:lvlJc w:val="left"/>
      <w:pPr>
        <w:ind w:left="3306" w:hanging="360"/>
      </w:pPr>
      <w:rPr>
        <w:rFonts w:ascii="Symbol" w:hAnsi="Symbol" w:hint="default"/>
      </w:rPr>
    </w:lvl>
    <w:lvl w:ilvl="4" w:tplc="04080003">
      <w:start w:val="1"/>
      <w:numFmt w:val="bullet"/>
      <w:lvlText w:val="o"/>
      <w:lvlJc w:val="left"/>
      <w:pPr>
        <w:ind w:left="4026" w:hanging="360"/>
      </w:pPr>
      <w:rPr>
        <w:rFonts w:ascii="Courier New" w:hAnsi="Courier New" w:hint="default"/>
      </w:rPr>
    </w:lvl>
    <w:lvl w:ilvl="5" w:tplc="04080005">
      <w:start w:val="1"/>
      <w:numFmt w:val="bullet"/>
      <w:lvlText w:val=""/>
      <w:lvlJc w:val="left"/>
      <w:pPr>
        <w:ind w:left="4746" w:hanging="360"/>
      </w:pPr>
      <w:rPr>
        <w:rFonts w:ascii="Wingdings" w:hAnsi="Wingdings" w:hint="default"/>
      </w:rPr>
    </w:lvl>
    <w:lvl w:ilvl="6" w:tplc="04080001">
      <w:start w:val="1"/>
      <w:numFmt w:val="bullet"/>
      <w:lvlText w:val=""/>
      <w:lvlJc w:val="left"/>
      <w:pPr>
        <w:ind w:left="5466" w:hanging="360"/>
      </w:pPr>
      <w:rPr>
        <w:rFonts w:ascii="Symbol" w:hAnsi="Symbol" w:hint="default"/>
      </w:rPr>
    </w:lvl>
    <w:lvl w:ilvl="7" w:tplc="04080003">
      <w:start w:val="1"/>
      <w:numFmt w:val="bullet"/>
      <w:lvlText w:val="o"/>
      <w:lvlJc w:val="left"/>
      <w:pPr>
        <w:ind w:left="6186" w:hanging="360"/>
      </w:pPr>
      <w:rPr>
        <w:rFonts w:ascii="Courier New" w:hAnsi="Courier New" w:hint="default"/>
      </w:rPr>
    </w:lvl>
    <w:lvl w:ilvl="8" w:tplc="04080005">
      <w:start w:val="1"/>
      <w:numFmt w:val="bullet"/>
      <w:lvlText w:val=""/>
      <w:lvlJc w:val="left"/>
      <w:pPr>
        <w:ind w:left="6906"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useFELayout/>
  </w:compat>
  <w:rsids>
    <w:rsidRoot w:val="004B0A13"/>
    <w:rsid w:val="00071F22"/>
    <w:rsid w:val="000820D0"/>
    <w:rsid w:val="00083DF7"/>
    <w:rsid w:val="00103351"/>
    <w:rsid w:val="00116C5F"/>
    <w:rsid w:val="00126EED"/>
    <w:rsid w:val="0013308B"/>
    <w:rsid w:val="00166200"/>
    <w:rsid w:val="00166939"/>
    <w:rsid w:val="0017094B"/>
    <w:rsid w:val="001A4EB9"/>
    <w:rsid w:val="001C7C53"/>
    <w:rsid w:val="00210368"/>
    <w:rsid w:val="00243525"/>
    <w:rsid w:val="0024356B"/>
    <w:rsid w:val="002722E6"/>
    <w:rsid w:val="002C5162"/>
    <w:rsid w:val="002E6C4A"/>
    <w:rsid w:val="003017E4"/>
    <w:rsid w:val="00394CC3"/>
    <w:rsid w:val="00402E9F"/>
    <w:rsid w:val="00440582"/>
    <w:rsid w:val="004517B6"/>
    <w:rsid w:val="00462465"/>
    <w:rsid w:val="00463C3E"/>
    <w:rsid w:val="004A4340"/>
    <w:rsid w:val="004B0A13"/>
    <w:rsid w:val="004E0061"/>
    <w:rsid w:val="004E02C5"/>
    <w:rsid w:val="00510BD6"/>
    <w:rsid w:val="005678CD"/>
    <w:rsid w:val="005A6E3D"/>
    <w:rsid w:val="005C6167"/>
    <w:rsid w:val="005F2D73"/>
    <w:rsid w:val="00606DD1"/>
    <w:rsid w:val="00612934"/>
    <w:rsid w:val="00633FE1"/>
    <w:rsid w:val="006405D6"/>
    <w:rsid w:val="00651773"/>
    <w:rsid w:val="00685FDB"/>
    <w:rsid w:val="00715F2E"/>
    <w:rsid w:val="00753A80"/>
    <w:rsid w:val="00772AD4"/>
    <w:rsid w:val="007849CA"/>
    <w:rsid w:val="007C590E"/>
    <w:rsid w:val="007F491B"/>
    <w:rsid w:val="00802B49"/>
    <w:rsid w:val="00826E59"/>
    <w:rsid w:val="008407CE"/>
    <w:rsid w:val="0087020E"/>
    <w:rsid w:val="00875195"/>
    <w:rsid w:val="008866CA"/>
    <w:rsid w:val="00887626"/>
    <w:rsid w:val="008B775B"/>
    <w:rsid w:val="008C666E"/>
    <w:rsid w:val="008F7950"/>
    <w:rsid w:val="0090524F"/>
    <w:rsid w:val="009D1362"/>
    <w:rsid w:val="009E47C6"/>
    <w:rsid w:val="00AA68E7"/>
    <w:rsid w:val="00B045F4"/>
    <w:rsid w:val="00B43CE7"/>
    <w:rsid w:val="00B653A2"/>
    <w:rsid w:val="00BB7258"/>
    <w:rsid w:val="00C86E3B"/>
    <w:rsid w:val="00CA4E02"/>
    <w:rsid w:val="00CB4666"/>
    <w:rsid w:val="00CB7342"/>
    <w:rsid w:val="00CC3528"/>
    <w:rsid w:val="00D22D58"/>
    <w:rsid w:val="00D26341"/>
    <w:rsid w:val="00D63DD5"/>
    <w:rsid w:val="00DB0734"/>
    <w:rsid w:val="00DB2835"/>
    <w:rsid w:val="00E12D72"/>
    <w:rsid w:val="00E40874"/>
    <w:rsid w:val="00EE6846"/>
    <w:rsid w:val="00FA4D2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50"/>
    <w:pPr>
      <w:spacing w:after="0" w:line="240" w:lineRule="auto"/>
    </w:pPr>
    <w:rPr>
      <w:rFonts w:ascii="Arial Unicode MS" w:eastAsia="Times New Roman" w:hAnsi="Arial Unicode MS" w:cs="Arial Unicode MS"/>
      <w:color w:val="000000"/>
      <w:sz w:val="24"/>
      <w:szCs w:val="24"/>
    </w:rPr>
  </w:style>
  <w:style w:type="paragraph" w:styleId="1">
    <w:name w:val="heading 1"/>
    <w:basedOn w:val="a"/>
    <w:next w:val="a"/>
    <w:link w:val="1Char"/>
    <w:uiPriority w:val="99"/>
    <w:qFormat/>
    <w:rsid w:val="008F7950"/>
    <w:pPr>
      <w:keepNext/>
      <w:overflowPunct w:val="0"/>
      <w:autoSpaceDE w:val="0"/>
      <w:autoSpaceDN w:val="0"/>
      <w:adjustRightInd w:val="0"/>
      <w:jc w:val="both"/>
      <w:textAlignment w:val="baseline"/>
      <w:outlineLvl w:val="0"/>
    </w:pPr>
    <w:rPr>
      <w:rFonts w:ascii="Calibri" w:hAnsi="Calibri" w:cs="Calibri"/>
      <w:b/>
      <w:bCs/>
      <w:color w:val="auto"/>
    </w:rPr>
  </w:style>
  <w:style w:type="paragraph" w:styleId="2">
    <w:name w:val="heading 2"/>
    <w:basedOn w:val="a"/>
    <w:next w:val="a"/>
    <w:link w:val="2Char"/>
    <w:uiPriority w:val="99"/>
    <w:qFormat/>
    <w:rsid w:val="008F7950"/>
    <w:pPr>
      <w:keepNext/>
      <w:overflowPunct w:val="0"/>
      <w:autoSpaceDE w:val="0"/>
      <w:autoSpaceDN w:val="0"/>
      <w:adjustRightInd w:val="0"/>
      <w:jc w:val="center"/>
      <w:textAlignment w:val="baseline"/>
      <w:outlineLvl w:val="1"/>
    </w:pPr>
    <w:rPr>
      <w:rFonts w:ascii="Calibri" w:hAnsi="Calibri" w:cs="Calibri"/>
      <w:b/>
      <w:bCs/>
      <w:color w:val="auto"/>
    </w:rPr>
  </w:style>
  <w:style w:type="paragraph" w:styleId="3">
    <w:name w:val="heading 3"/>
    <w:basedOn w:val="a"/>
    <w:next w:val="a"/>
    <w:link w:val="3Char"/>
    <w:uiPriority w:val="99"/>
    <w:qFormat/>
    <w:rsid w:val="008F7950"/>
    <w:pPr>
      <w:keepNext/>
      <w:overflowPunct w:val="0"/>
      <w:autoSpaceDE w:val="0"/>
      <w:autoSpaceDN w:val="0"/>
      <w:adjustRightInd w:val="0"/>
      <w:ind w:firstLine="720"/>
      <w:jc w:val="both"/>
      <w:textAlignment w:val="baseline"/>
      <w:outlineLvl w:val="2"/>
    </w:pPr>
    <w:rPr>
      <w:rFonts w:ascii="Calibri" w:hAnsi="Calibri" w:cs="Calibri"/>
      <w:b/>
      <w:bCs/>
      <w:color w:val="auto"/>
    </w:rPr>
  </w:style>
  <w:style w:type="paragraph" w:styleId="5">
    <w:name w:val="heading 5"/>
    <w:basedOn w:val="a"/>
    <w:next w:val="a"/>
    <w:link w:val="5Char"/>
    <w:uiPriority w:val="99"/>
    <w:qFormat/>
    <w:rsid w:val="008F7950"/>
    <w:pPr>
      <w:keepNext/>
      <w:outlineLvl w:val="4"/>
    </w:pPr>
    <w:rPr>
      <w:rFonts w:ascii="Arial" w:hAnsi="Arial" w:cs="Arial"/>
      <w:b/>
      <w:bCs/>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sid w:val="008F7950"/>
    <w:rPr>
      <w:rFonts w:asciiTheme="majorHAnsi" w:eastAsiaTheme="majorEastAsia" w:hAnsiTheme="majorHAnsi" w:cstheme="majorBidi"/>
      <w:b/>
      <w:bCs/>
      <w:color w:val="000000"/>
      <w:kern w:val="32"/>
      <w:sz w:val="32"/>
      <w:szCs w:val="32"/>
    </w:rPr>
  </w:style>
  <w:style w:type="character" w:customStyle="1" w:styleId="2Char">
    <w:name w:val="Επικεφαλίδα 2 Char"/>
    <w:basedOn w:val="a0"/>
    <w:link w:val="2"/>
    <w:uiPriority w:val="9"/>
    <w:semiHidden/>
    <w:locked/>
    <w:rsid w:val="008F7950"/>
    <w:rPr>
      <w:rFonts w:asciiTheme="majorHAnsi" w:eastAsiaTheme="majorEastAsia" w:hAnsiTheme="majorHAnsi" w:cstheme="majorBidi"/>
      <w:b/>
      <w:bCs/>
      <w:i/>
      <w:iCs/>
      <w:color w:val="000000"/>
      <w:sz w:val="28"/>
      <w:szCs w:val="28"/>
    </w:rPr>
  </w:style>
  <w:style w:type="character" w:customStyle="1" w:styleId="3Char">
    <w:name w:val="Επικεφαλίδα 3 Char"/>
    <w:basedOn w:val="a0"/>
    <w:link w:val="3"/>
    <w:uiPriority w:val="9"/>
    <w:semiHidden/>
    <w:locked/>
    <w:rsid w:val="008F7950"/>
    <w:rPr>
      <w:rFonts w:asciiTheme="majorHAnsi" w:eastAsiaTheme="majorEastAsia" w:hAnsiTheme="majorHAnsi" w:cstheme="majorBidi"/>
      <w:b/>
      <w:bCs/>
      <w:color w:val="000000"/>
      <w:sz w:val="26"/>
      <w:szCs w:val="26"/>
    </w:rPr>
  </w:style>
  <w:style w:type="character" w:customStyle="1" w:styleId="5Char">
    <w:name w:val="Επικεφαλίδα 5 Char"/>
    <w:basedOn w:val="a0"/>
    <w:link w:val="5"/>
    <w:uiPriority w:val="9"/>
    <w:semiHidden/>
    <w:locked/>
    <w:rsid w:val="008F7950"/>
    <w:rPr>
      <w:rFonts w:cs="Times New Roman"/>
      <w:b/>
      <w:bCs/>
      <w:i/>
      <w:iCs/>
      <w:color w:val="000000"/>
      <w:sz w:val="26"/>
      <w:szCs w:val="26"/>
    </w:rPr>
  </w:style>
  <w:style w:type="character" w:customStyle="1" w:styleId="Heading2Char">
    <w:name w:val="Heading 2 Char"/>
    <w:basedOn w:val="a0"/>
    <w:uiPriority w:val="99"/>
    <w:rsid w:val="008F7950"/>
    <w:rPr>
      <w:rFonts w:ascii="Cambria" w:hAnsi="Cambria" w:cs="Cambria"/>
      <w:b/>
      <w:bCs/>
      <w:i/>
      <w:iCs/>
      <w:color w:val="000000"/>
      <w:sz w:val="28"/>
      <w:szCs w:val="28"/>
    </w:rPr>
  </w:style>
  <w:style w:type="character" w:customStyle="1" w:styleId="Heading1Char">
    <w:name w:val="Heading 1 Char"/>
    <w:basedOn w:val="a0"/>
    <w:uiPriority w:val="99"/>
    <w:rsid w:val="008F7950"/>
    <w:rPr>
      <w:rFonts w:ascii="Cambria" w:hAnsi="Cambria" w:cs="Cambria"/>
      <w:b/>
      <w:bCs/>
      <w:color w:val="000000"/>
      <w:kern w:val="32"/>
      <w:sz w:val="32"/>
      <w:szCs w:val="32"/>
    </w:rPr>
  </w:style>
  <w:style w:type="character" w:customStyle="1" w:styleId="Heading3Char">
    <w:name w:val="Heading 3 Char"/>
    <w:basedOn w:val="a0"/>
    <w:uiPriority w:val="99"/>
    <w:rsid w:val="008F7950"/>
    <w:rPr>
      <w:rFonts w:ascii="Cambria" w:hAnsi="Cambria" w:cs="Cambria"/>
      <w:b/>
      <w:bCs/>
      <w:color w:val="000000"/>
      <w:sz w:val="26"/>
      <w:szCs w:val="26"/>
    </w:rPr>
  </w:style>
  <w:style w:type="character" w:customStyle="1" w:styleId="Heading5Char">
    <w:name w:val="Heading 5 Char"/>
    <w:basedOn w:val="a0"/>
    <w:uiPriority w:val="99"/>
    <w:rsid w:val="008F7950"/>
    <w:rPr>
      <w:rFonts w:ascii="Times New Roman" w:hAnsi="Times New Roman" w:cs="Times New Roman"/>
      <w:b/>
      <w:bCs/>
      <w:i/>
      <w:iCs/>
      <w:color w:val="000000"/>
      <w:sz w:val="26"/>
      <w:szCs w:val="26"/>
    </w:rPr>
  </w:style>
  <w:style w:type="character" w:customStyle="1" w:styleId="Bodytext3">
    <w:name w:val="Body text (3)_"/>
    <w:basedOn w:val="a0"/>
    <w:uiPriority w:val="99"/>
    <w:rsid w:val="008F7950"/>
    <w:rPr>
      <w:rFonts w:ascii="Calibri" w:hAnsi="Calibri" w:cs="Calibri"/>
      <w:sz w:val="21"/>
      <w:szCs w:val="21"/>
      <w:shd w:val="clear" w:color="auto" w:fill="FFFFFF"/>
    </w:rPr>
  </w:style>
  <w:style w:type="character" w:customStyle="1" w:styleId="Heading3">
    <w:name w:val="Heading #3_"/>
    <w:basedOn w:val="a0"/>
    <w:uiPriority w:val="99"/>
    <w:rsid w:val="008F7950"/>
    <w:rPr>
      <w:rFonts w:ascii="Calibri" w:hAnsi="Calibri" w:cs="Calibri"/>
      <w:b/>
      <w:bCs/>
      <w:i/>
      <w:iCs/>
      <w:sz w:val="30"/>
      <w:szCs w:val="30"/>
      <w:shd w:val="clear" w:color="auto" w:fill="FFFFFF"/>
    </w:rPr>
  </w:style>
  <w:style w:type="character" w:customStyle="1" w:styleId="Heading30">
    <w:name w:val="Heading #3"/>
    <w:basedOn w:val="Heading3"/>
    <w:uiPriority w:val="99"/>
    <w:rsid w:val="008F7950"/>
    <w:rPr>
      <w:u w:val="single"/>
    </w:rPr>
  </w:style>
  <w:style w:type="character" w:customStyle="1" w:styleId="Bodytext4">
    <w:name w:val="Body text (4)_"/>
    <w:basedOn w:val="a0"/>
    <w:uiPriority w:val="99"/>
    <w:rsid w:val="008F7950"/>
    <w:rPr>
      <w:rFonts w:ascii="Calibri" w:hAnsi="Calibri" w:cs="Calibri"/>
      <w:sz w:val="23"/>
      <w:szCs w:val="23"/>
      <w:shd w:val="clear" w:color="auto" w:fill="FFFFFF"/>
    </w:rPr>
  </w:style>
  <w:style w:type="character" w:customStyle="1" w:styleId="Heading2">
    <w:name w:val="Heading #2_"/>
    <w:basedOn w:val="a0"/>
    <w:uiPriority w:val="99"/>
    <w:rsid w:val="008F7950"/>
    <w:rPr>
      <w:rFonts w:ascii="Calibri" w:hAnsi="Calibri" w:cs="Calibri"/>
      <w:b/>
      <w:bCs/>
      <w:i/>
      <w:iCs/>
      <w:sz w:val="30"/>
      <w:szCs w:val="30"/>
      <w:shd w:val="clear" w:color="auto" w:fill="FFFFFF"/>
    </w:rPr>
  </w:style>
  <w:style w:type="character" w:customStyle="1" w:styleId="Heading20">
    <w:name w:val="Heading #2"/>
    <w:basedOn w:val="Heading2"/>
    <w:uiPriority w:val="99"/>
    <w:rsid w:val="008F7950"/>
    <w:rPr>
      <w:u w:val="single"/>
    </w:rPr>
  </w:style>
  <w:style w:type="character" w:customStyle="1" w:styleId="Bodytext13">
    <w:name w:val="Body text (13)_"/>
    <w:basedOn w:val="a0"/>
    <w:uiPriority w:val="99"/>
    <w:rsid w:val="008F7950"/>
    <w:rPr>
      <w:rFonts w:ascii="Times New Roman" w:hAnsi="Times New Roman" w:cs="Times New Roman"/>
      <w:sz w:val="23"/>
      <w:szCs w:val="23"/>
      <w:shd w:val="clear" w:color="auto" w:fill="FFFFFF"/>
    </w:rPr>
  </w:style>
  <w:style w:type="paragraph" w:customStyle="1" w:styleId="Bodytext30">
    <w:name w:val="Body text (3)"/>
    <w:basedOn w:val="a"/>
    <w:uiPriority w:val="99"/>
    <w:rsid w:val="008F7950"/>
    <w:pPr>
      <w:shd w:val="clear" w:color="auto" w:fill="FFFFFF"/>
      <w:spacing w:before="840" w:after="120" w:line="307" w:lineRule="exact"/>
      <w:ind w:hanging="420"/>
    </w:pPr>
    <w:rPr>
      <w:rFonts w:ascii="Calibri" w:hAnsi="Calibri" w:cs="Calibri"/>
      <w:color w:val="auto"/>
      <w:sz w:val="21"/>
      <w:szCs w:val="21"/>
      <w:lang w:eastAsia="en-US"/>
    </w:rPr>
  </w:style>
  <w:style w:type="paragraph" w:customStyle="1" w:styleId="Heading31">
    <w:name w:val="Heading #31"/>
    <w:basedOn w:val="a"/>
    <w:uiPriority w:val="99"/>
    <w:rsid w:val="008F7950"/>
    <w:pPr>
      <w:shd w:val="clear" w:color="auto" w:fill="FFFFFF"/>
      <w:spacing w:before="1020" w:after="600" w:line="446" w:lineRule="exact"/>
      <w:jc w:val="center"/>
      <w:outlineLvl w:val="2"/>
    </w:pPr>
    <w:rPr>
      <w:rFonts w:ascii="Calibri" w:hAnsi="Calibri" w:cs="Calibri"/>
      <w:b/>
      <w:bCs/>
      <w:i/>
      <w:iCs/>
      <w:color w:val="auto"/>
      <w:sz w:val="30"/>
      <w:szCs w:val="30"/>
      <w:lang w:eastAsia="en-US"/>
    </w:rPr>
  </w:style>
  <w:style w:type="paragraph" w:customStyle="1" w:styleId="Bodytext40">
    <w:name w:val="Body text (4)"/>
    <w:basedOn w:val="a"/>
    <w:uiPriority w:val="99"/>
    <w:rsid w:val="008F7950"/>
    <w:pPr>
      <w:shd w:val="clear" w:color="auto" w:fill="FFFFFF"/>
      <w:spacing w:before="600" w:after="120" w:line="336" w:lineRule="exact"/>
      <w:ind w:hanging="380"/>
    </w:pPr>
    <w:rPr>
      <w:rFonts w:ascii="Calibri" w:hAnsi="Calibri" w:cs="Calibri"/>
      <w:color w:val="auto"/>
      <w:sz w:val="23"/>
      <w:szCs w:val="23"/>
      <w:lang w:eastAsia="en-US"/>
    </w:rPr>
  </w:style>
  <w:style w:type="paragraph" w:customStyle="1" w:styleId="Heading21">
    <w:name w:val="Heading #21"/>
    <w:basedOn w:val="a"/>
    <w:uiPriority w:val="99"/>
    <w:rsid w:val="008F7950"/>
    <w:pPr>
      <w:shd w:val="clear" w:color="auto" w:fill="FFFFFF"/>
      <w:spacing w:after="180" w:line="240" w:lineRule="atLeast"/>
      <w:outlineLvl w:val="1"/>
    </w:pPr>
    <w:rPr>
      <w:rFonts w:ascii="Calibri" w:hAnsi="Calibri" w:cs="Calibri"/>
      <w:b/>
      <w:bCs/>
      <w:i/>
      <w:iCs/>
      <w:color w:val="auto"/>
      <w:sz w:val="30"/>
      <w:szCs w:val="30"/>
      <w:lang w:eastAsia="en-US"/>
    </w:rPr>
  </w:style>
  <w:style w:type="paragraph" w:customStyle="1" w:styleId="Bodytext130">
    <w:name w:val="Body text (13)"/>
    <w:basedOn w:val="a"/>
    <w:uiPriority w:val="99"/>
    <w:rsid w:val="008F7950"/>
    <w:pPr>
      <w:shd w:val="clear" w:color="auto" w:fill="FFFFFF"/>
      <w:spacing w:before="4800" w:line="240" w:lineRule="atLeast"/>
    </w:pPr>
    <w:rPr>
      <w:rFonts w:hAnsi="Times New Roman"/>
      <w:color w:val="auto"/>
      <w:sz w:val="23"/>
      <w:szCs w:val="23"/>
      <w:lang w:eastAsia="en-US"/>
    </w:rPr>
  </w:style>
  <w:style w:type="paragraph" w:styleId="a3">
    <w:name w:val="List Paragraph"/>
    <w:basedOn w:val="a"/>
    <w:uiPriority w:val="34"/>
    <w:qFormat/>
    <w:rsid w:val="008F7950"/>
    <w:pPr>
      <w:ind w:left="720"/>
    </w:pPr>
  </w:style>
  <w:style w:type="character" w:customStyle="1" w:styleId="Heading6">
    <w:name w:val="Heading #6_"/>
    <w:basedOn w:val="a0"/>
    <w:uiPriority w:val="99"/>
    <w:rsid w:val="008F7950"/>
    <w:rPr>
      <w:rFonts w:ascii="Calibri" w:hAnsi="Calibri" w:cs="Calibri"/>
      <w:b/>
      <w:bCs/>
      <w:i/>
      <w:iCs/>
      <w:shd w:val="clear" w:color="auto" w:fill="FFFFFF"/>
    </w:rPr>
  </w:style>
  <w:style w:type="character" w:customStyle="1" w:styleId="Heading60">
    <w:name w:val="Heading #6"/>
    <w:basedOn w:val="Heading6"/>
    <w:uiPriority w:val="99"/>
    <w:rsid w:val="008F7950"/>
    <w:rPr>
      <w:u w:val="single"/>
    </w:rPr>
  </w:style>
  <w:style w:type="character" w:customStyle="1" w:styleId="Bodytext2">
    <w:name w:val="Body text (2)_"/>
    <w:basedOn w:val="a0"/>
    <w:uiPriority w:val="99"/>
    <w:rsid w:val="008F7950"/>
    <w:rPr>
      <w:rFonts w:ascii="Calibri" w:hAnsi="Calibri" w:cs="Calibri"/>
      <w:b/>
      <w:bCs/>
      <w:i/>
      <w:iCs/>
      <w:sz w:val="27"/>
      <w:szCs w:val="27"/>
      <w:shd w:val="clear" w:color="auto" w:fill="FFFFFF"/>
    </w:rPr>
  </w:style>
  <w:style w:type="character" w:customStyle="1" w:styleId="Bodytext20">
    <w:name w:val="Body text (2)"/>
    <w:basedOn w:val="Bodytext2"/>
    <w:uiPriority w:val="99"/>
    <w:rsid w:val="008F7950"/>
    <w:rPr>
      <w:u w:val="single"/>
    </w:rPr>
  </w:style>
  <w:style w:type="character" w:customStyle="1" w:styleId="Bodytext311pt">
    <w:name w:val="Body text (3) + 11 pt"/>
    <w:aliases w:val="Bold,Italic"/>
    <w:basedOn w:val="Bodytext3"/>
    <w:uiPriority w:val="99"/>
    <w:rsid w:val="008F7950"/>
    <w:rPr>
      <w:b/>
      <w:bCs/>
      <w:i/>
      <w:iCs/>
      <w:spacing w:val="0"/>
      <w:sz w:val="22"/>
      <w:szCs w:val="22"/>
      <w:u w:val="single"/>
    </w:rPr>
  </w:style>
  <w:style w:type="paragraph" w:customStyle="1" w:styleId="Heading61">
    <w:name w:val="Heading #61"/>
    <w:basedOn w:val="a"/>
    <w:uiPriority w:val="99"/>
    <w:rsid w:val="008F7950"/>
    <w:pPr>
      <w:shd w:val="clear" w:color="auto" w:fill="FFFFFF"/>
      <w:spacing w:line="269" w:lineRule="exact"/>
      <w:jc w:val="center"/>
      <w:outlineLvl w:val="5"/>
    </w:pPr>
    <w:rPr>
      <w:rFonts w:ascii="Calibri" w:hAnsi="Calibri" w:cs="Calibri"/>
      <w:b/>
      <w:bCs/>
      <w:i/>
      <w:iCs/>
      <w:color w:val="auto"/>
      <w:sz w:val="22"/>
      <w:szCs w:val="22"/>
      <w:lang w:eastAsia="en-US"/>
    </w:rPr>
  </w:style>
  <w:style w:type="paragraph" w:customStyle="1" w:styleId="Bodytext21">
    <w:name w:val="Body text (2)1"/>
    <w:basedOn w:val="a"/>
    <w:uiPriority w:val="99"/>
    <w:rsid w:val="008F7950"/>
    <w:pPr>
      <w:shd w:val="clear" w:color="auto" w:fill="FFFFFF"/>
      <w:spacing w:before="1020" w:after="120" w:line="240" w:lineRule="atLeast"/>
      <w:jc w:val="center"/>
    </w:pPr>
    <w:rPr>
      <w:rFonts w:ascii="Calibri" w:hAnsi="Calibri" w:cs="Calibri"/>
      <w:b/>
      <w:bCs/>
      <w:i/>
      <w:iCs/>
      <w:color w:val="auto"/>
      <w:sz w:val="27"/>
      <w:szCs w:val="27"/>
      <w:lang w:eastAsia="en-US"/>
    </w:rPr>
  </w:style>
  <w:style w:type="character" w:styleId="-">
    <w:name w:val="Hyperlink"/>
    <w:basedOn w:val="a0"/>
    <w:uiPriority w:val="99"/>
    <w:rsid w:val="008F7950"/>
    <w:rPr>
      <w:rFonts w:ascii="Times New Roman" w:hAnsi="Times New Roman" w:cs="Times New Roman"/>
      <w:color w:val="000080"/>
      <w:u w:val="single"/>
    </w:rPr>
  </w:style>
  <w:style w:type="character" w:customStyle="1" w:styleId="apple-converted-space">
    <w:name w:val="apple-converted-space"/>
    <w:basedOn w:val="a0"/>
    <w:uiPriority w:val="99"/>
    <w:rsid w:val="008F7950"/>
    <w:rPr>
      <w:rFonts w:ascii="Times New Roman" w:hAnsi="Times New Roman" w:cs="Times New Roman"/>
    </w:rPr>
  </w:style>
  <w:style w:type="paragraph" w:styleId="a4">
    <w:name w:val="Balloon Text"/>
    <w:basedOn w:val="a"/>
    <w:link w:val="Char"/>
    <w:uiPriority w:val="99"/>
    <w:rsid w:val="008F7950"/>
    <w:rPr>
      <w:rFonts w:ascii="Tahoma" w:hAnsi="Tahoma" w:cs="Tahoma"/>
      <w:sz w:val="16"/>
      <w:szCs w:val="16"/>
    </w:rPr>
  </w:style>
  <w:style w:type="character" w:customStyle="1" w:styleId="Char">
    <w:name w:val="Κείμενο πλαισίου Char"/>
    <w:basedOn w:val="a0"/>
    <w:link w:val="a4"/>
    <w:uiPriority w:val="99"/>
    <w:semiHidden/>
    <w:locked/>
    <w:rsid w:val="008F7950"/>
    <w:rPr>
      <w:rFonts w:ascii="Tahoma" w:eastAsia="Times New Roman" w:hAnsi="Tahoma" w:cs="Tahoma"/>
      <w:color w:val="000000"/>
      <w:sz w:val="16"/>
      <w:szCs w:val="16"/>
    </w:rPr>
  </w:style>
  <w:style w:type="character" w:customStyle="1" w:styleId="BalloonTextChar">
    <w:name w:val="Balloon Text Char"/>
    <w:basedOn w:val="a0"/>
    <w:uiPriority w:val="99"/>
    <w:rsid w:val="008F7950"/>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4</Pages>
  <Words>1225</Words>
  <Characters>6617</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lpstr>
    </vt:vector>
  </TitlesOfParts>
  <Company>OTA</Company>
  <LinksUpToDate>false</LinksUpToDate>
  <CharactersWithSpaces>7827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Helpdesk4</dc:creator>
  <cp:lastModifiedBy>Despoina</cp:lastModifiedBy>
  <cp:revision>33</cp:revision>
  <cp:lastPrinted>2016-11-07T09:08:00Z</cp:lastPrinted>
  <dcterms:created xsi:type="dcterms:W3CDTF">2019-09-06T07:22:00Z</dcterms:created>
  <dcterms:modified xsi:type="dcterms:W3CDTF">2020-11-02T10:17:00Z</dcterms:modified>
</cp:coreProperties>
</file>